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A6F30" w14:textId="636CE8BD" w:rsidR="00A1175B" w:rsidRPr="002171A8" w:rsidRDefault="62370C39" w:rsidP="009125D3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CUSC SECTION 1</w:t>
      </w:r>
      <w:r w:rsidR="00BD15A2"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6</w:t>
      </w:r>
    </w:p>
    <w:p w14:paraId="23106336" w14:textId="54E1165F" w:rsidR="00A1175B" w:rsidRPr="002171A8" w:rsidRDefault="00A1175B" w:rsidP="6A41D61D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7BE40190" w14:textId="0857999E" w:rsidR="00A1175B" w:rsidRPr="002171A8" w:rsidRDefault="00A1175B" w:rsidP="009125D3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Times New Roman"/>
          <w:b/>
          <w:bCs/>
          <w:sz w:val="24"/>
          <w:szCs w:val="24"/>
          <w:u w:val="single"/>
        </w:rPr>
      </w:pPr>
      <w:r w:rsidRPr="7F478F71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QUEUE MANAGEMENT PROCESS</w:t>
      </w:r>
    </w:p>
    <w:p w14:paraId="5FAD7E62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Cs/>
          <w:sz w:val="24"/>
          <w:szCs w:val="20"/>
        </w:rPr>
      </w:pPr>
    </w:p>
    <w:p w14:paraId="41A6F43D" w14:textId="3B09B543" w:rsidR="00A1175B" w:rsidRPr="002171A8" w:rsidRDefault="564ED56F" w:rsidP="6A41D61D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Introduction</w:t>
      </w:r>
    </w:p>
    <w:p w14:paraId="2042A327" w14:textId="28A5A66D" w:rsidR="00A1175B" w:rsidRPr="002F3363" w:rsidRDefault="3AC57B75" w:rsidP="6A41D61D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Times New Roman" w:hAnsi="Arial" w:cs="Times New Roman"/>
          <w:sz w:val="24"/>
          <w:szCs w:val="24"/>
        </w:rPr>
      </w:pPr>
      <w:r w:rsidRPr="01679F7B">
        <w:rPr>
          <w:rFonts w:ascii="Arial" w:eastAsia="Times New Roman" w:hAnsi="Arial" w:cs="Times New Roman"/>
          <w:sz w:val="24"/>
          <w:szCs w:val="24"/>
        </w:rPr>
        <w:t>16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>.1</w:t>
      </w:r>
      <w:r w:rsidR="421E73E4">
        <w:tab/>
      </w:r>
      <w:r w:rsidR="421E73E4">
        <w:tab/>
      </w:r>
      <w:r w:rsidR="03CA47E7" w:rsidRPr="01679F7B">
        <w:rPr>
          <w:rFonts w:ascii="Arial" w:eastAsia="Times New Roman" w:hAnsi="Arial" w:cs="Times New Roman"/>
          <w:sz w:val="24"/>
          <w:szCs w:val="24"/>
        </w:rPr>
        <w:t>Th</w:t>
      </w:r>
      <w:r w:rsidR="2A0BCCFE" w:rsidRPr="01679F7B">
        <w:rPr>
          <w:rFonts w:ascii="Arial" w:eastAsia="Times New Roman" w:hAnsi="Arial" w:cs="Times New Roman"/>
          <w:sz w:val="24"/>
          <w:szCs w:val="24"/>
        </w:rPr>
        <w:t xml:space="preserve">e 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 xml:space="preserve">process </w:t>
      </w:r>
      <w:r w:rsidR="5027C243" w:rsidRPr="01679F7B">
        <w:rPr>
          <w:rFonts w:ascii="Arial" w:eastAsia="Times New Roman" w:hAnsi="Arial" w:cs="Times New Roman"/>
          <w:sz w:val="24"/>
          <w:szCs w:val="24"/>
        </w:rPr>
        <w:t xml:space="preserve">set out in this Section 16 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 xml:space="preserve">will be applied by 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 xml:space="preserve"> in measuring the progression of a 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>’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>s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 xml:space="preserve"> project </w:t>
      </w:r>
      <w:r w:rsidR="649420EA" w:rsidRPr="01679F7B">
        <w:rPr>
          <w:rFonts w:ascii="Arial" w:eastAsia="Times New Roman" w:hAnsi="Arial" w:cs="Times New Roman"/>
          <w:sz w:val="24"/>
          <w:szCs w:val="24"/>
        </w:rPr>
        <w:t xml:space="preserve">(excluding any </w:t>
      </w:r>
      <w:r w:rsidR="649420EA" w:rsidRPr="01679F7B">
        <w:rPr>
          <w:rFonts w:ascii="Arial" w:eastAsia="Times New Roman" w:hAnsi="Arial" w:cs="Times New Roman"/>
          <w:b/>
          <w:bCs/>
          <w:sz w:val="24"/>
          <w:szCs w:val="24"/>
        </w:rPr>
        <w:t>OTSDUW</w:t>
      </w:r>
      <w:r w:rsidR="649420EA" w:rsidRPr="01679F7B">
        <w:rPr>
          <w:rFonts w:ascii="Arial" w:eastAsia="Times New Roman" w:hAnsi="Arial" w:cs="Times New Roman"/>
          <w:sz w:val="24"/>
          <w:szCs w:val="24"/>
        </w:rPr>
        <w:t>)</w:t>
      </w:r>
      <w:r w:rsidR="2CADE49C" w:rsidRPr="01679F7B">
        <w:rPr>
          <w:rFonts w:ascii="Arial" w:eastAsia="Times New Roman" w:hAnsi="Arial" w:cs="Times New Roman"/>
          <w:sz w:val="24"/>
          <w:szCs w:val="24"/>
        </w:rPr>
        <w:t xml:space="preserve"> 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>against the</w:t>
      </w:r>
      <w:r w:rsidR="602AA340" w:rsidRPr="01679F7B">
        <w:rPr>
          <w:rFonts w:ascii="Arial" w:eastAsia="Times New Roman" w:hAnsi="Arial" w:cs="Times New Roman"/>
          <w:sz w:val="24"/>
          <w:szCs w:val="24"/>
        </w:rPr>
        <w:t xml:space="preserve"> 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>Completion Date</w:t>
      </w:r>
      <w:r w:rsidR="602AA340" w:rsidRPr="01679F7B">
        <w:rPr>
          <w:rFonts w:ascii="Arial" w:eastAsia="Times New Roman" w:hAnsi="Arial" w:cs="Times New Roman"/>
          <w:b/>
          <w:bCs/>
          <w:sz w:val="24"/>
          <w:szCs w:val="24"/>
        </w:rPr>
        <w:t xml:space="preserve">, 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>or where the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 xml:space="preserve"> User’s Project 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>is staged</w:t>
      </w:r>
      <w:r w:rsidR="602AA340" w:rsidRPr="01679F7B">
        <w:rPr>
          <w:rFonts w:ascii="Arial" w:eastAsia="Times New Roman" w:hAnsi="Arial" w:cs="Times New Roman"/>
          <w:sz w:val="24"/>
          <w:szCs w:val="24"/>
        </w:rPr>
        <w:t>,</w:t>
      </w:r>
      <w:r w:rsidR="03CA47E7" w:rsidRPr="01679F7B">
        <w:rPr>
          <w:rFonts w:ascii="Arial" w:eastAsia="Times New Roman" w:hAnsi="Arial" w:cs="Times New Roman"/>
          <w:sz w:val="24"/>
          <w:szCs w:val="24"/>
        </w:rPr>
        <w:t xml:space="preserve"> the relevant </w:t>
      </w:r>
      <w:r w:rsidR="03CA47E7" w:rsidRPr="01679F7B">
        <w:rPr>
          <w:rFonts w:ascii="Arial" w:eastAsia="Times New Roman" w:hAnsi="Arial" w:cs="Times New Roman"/>
          <w:b/>
          <w:bCs/>
          <w:sz w:val="24"/>
          <w:szCs w:val="24"/>
        </w:rPr>
        <w:t>Completion Date</w:t>
      </w:r>
      <w:r w:rsidR="62048FC2" w:rsidRPr="01679F7B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62048FC2" w:rsidRPr="01679F7B">
        <w:rPr>
          <w:rFonts w:ascii="Arial" w:eastAsia="Times New Roman" w:hAnsi="Arial" w:cs="Times New Roman"/>
          <w:sz w:val="24"/>
          <w:szCs w:val="24"/>
        </w:rPr>
        <w:t>in the</w:t>
      </w:r>
      <w:r w:rsidR="62048FC2" w:rsidRPr="01679F7B">
        <w:rPr>
          <w:rFonts w:ascii="Arial" w:eastAsia="Times New Roman" w:hAnsi="Arial" w:cs="Times New Roman"/>
          <w:b/>
          <w:bCs/>
          <w:sz w:val="24"/>
          <w:szCs w:val="24"/>
        </w:rPr>
        <w:t xml:space="preserve"> Construction Agreement </w:t>
      </w:r>
      <w:r w:rsidR="62048FC2" w:rsidRPr="01679F7B">
        <w:rPr>
          <w:rFonts w:ascii="Arial" w:eastAsia="Times New Roman" w:hAnsi="Arial" w:cs="Times New Roman"/>
          <w:sz w:val="24"/>
          <w:szCs w:val="24"/>
        </w:rPr>
        <w:t>related to that project</w:t>
      </w:r>
      <w:r w:rsidR="3B499DBA" w:rsidRPr="01679F7B">
        <w:rPr>
          <w:rFonts w:ascii="Arial" w:eastAsia="Times New Roman" w:hAnsi="Arial" w:cs="Times New Roman"/>
          <w:sz w:val="24"/>
          <w:szCs w:val="24"/>
        </w:rPr>
        <w:t>.</w:t>
      </w:r>
      <w:r w:rsidR="70313CE9" w:rsidRPr="01679F7B">
        <w:rPr>
          <w:rFonts w:ascii="Arial" w:eastAsia="Times New Roman" w:hAnsi="Arial" w:cs="Times New Roman"/>
          <w:sz w:val="24"/>
          <w:szCs w:val="24"/>
        </w:rPr>
        <w:t xml:space="preserve"> </w:t>
      </w:r>
      <w:r w:rsidR="0DD22C14" w:rsidRPr="01679F7B">
        <w:rPr>
          <w:rFonts w:ascii="Arial" w:eastAsia="Times New Roman" w:hAnsi="Arial" w:cs="Times New Roman"/>
          <w:sz w:val="24"/>
          <w:szCs w:val="24"/>
        </w:rPr>
        <w:t>The process identifies a set of mileston</w:t>
      </w:r>
      <w:r w:rsidR="5576EB56" w:rsidRPr="01679F7B">
        <w:rPr>
          <w:rFonts w:ascii="Arial" w:eastAsia="Times New Roman" w:hAnsi="Arial" w:cs="Times New Roman"/>
          <w:sz w:val="24"/>
          <w:szCs w:val="24"/>
        </w:rPr>
        <w:t>es as se</w:t>
      </w:r>
      <w:r w:rsidR="45A59352" w:rsidRPr="01679F7B">
        <w:rPr>
          <w:rFonts w:ascii="Arial" w:eastAsia="Times New Roman" w:hAnsi="Arial" w:cs="Times New Roman"/>
          <w:sz w:val="24"/>
          <w:szCs w:val="24"/>
        </w:rPr>
        <w:t xml:space="preserve">t out below </w:t>
      </w:r>
      <w:r w:rsidR="5576EB56" w:rsidRPr="01679F7B">
        <w:rPr>
          <w:rFonts w:ascii="Arial" w:eastAsia="Times New Roman" w:hAnsi="Arial" w:cs="Times New Roman"/>
          <w:sz w:val="24"/>
          <w:szCs w:val="24"/>
        </w:rPr>
        <w:t xml:space="preserve">against which progress is measured and if not achieved provides for the termination of the </w:t>
      </w:r>
      <w:r w:rsidR="5576EB56" w:rsidRPr="01679F7B">
        <w:rPr>
          <w:rFonts w:ascii="Arial" w:eastAsia="Times New Roman" w:hAnsi="Arial" w:cs="Times New Roman"/>
          <w:b/>
          <w:bCs/>
          <w:sz w:val="24"/>
          <w:szCs w:val="24"/>
        </w:rPr>
        <w:t>Construction Agreement</w:t>
      </w:r>
      <w:r w:rsidR="083388A3" w:rsidRPr="01679F7B">
        <w:rPr>
          <w:rFonts w:ascii="Arial" w:eastAsia="Times New Roman" w:hAnsi="Arial" w:cs="Times New Roman"/>
          <w:b/>
          <w:bCs/>
          <w:sz w:val="24"/>
          <w:szCs w:val="24"/>
        </w:rPr>
        <w:t>.</w:t>
      </w:r>
      <w:ins w:id="0" w:author="Author">
        <w:r w:rsidR="0B291DC0" w:rsidRPr="01679F7B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 xml:space="preserve">Although provision for this process is included within </w:t>
        </w:r>
        <w:r w:rsidR="0B291DC0" w:rsidRPr="01679F7B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 xml:space="preserve"> the </w:t>
        </w:r>
        <w:r w:rsidR="0127C1E2" w:rsidRPr="01679F7B">
          <w:rPr>
            <w:rFonts w:ascii="Arial" w:eastAsia="Times New Roman" w:hAnsi="Arial" w:cs="Times New Roman"/>
            <w:sz w:val="24"/>
            <w:szCs w:val="24"/>
          </w:rPr>
          <w:t xml:space="preserve">process and 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>pro</w:t>
        </w:r>
        <w:r w:rsidR="456CA311" w:rsidRPr="01679F7B">
          <w:rPr>
            <w:rFonts w:ascii="Arial" w:eastAsia="Times New Roman" w:hAnsi="Arial" w:cs="Times New Roman"/>
            <w:sz w:val="24"/>
            <w:szCs w:val="24"/>
          </w:rPr>
          <w:t>vis</w:t>
        </w:r>
        <w:r w:rsidR="008930C1">
          <w:rPr>
            <w:rFonts w:ascii="Arial" w:eastAsia="Times New Roman" w:hAnsi="Arial" w:cs="Times New Roman"/>
            <w:sz w:val="24"/>
            <w:szCs w:val="24"/>
          </w:rPr>
          <w:t>i</w:t>
        </w:r>
        <w:r w:rsidR="456CA311" w:rsidRPr="01679F7B">
          <w:rPr>
            <w:rFonts w:ascii="Arial" w:eastAsia="Times New Roman" w:hAnsi="Arial" w:cs="Times New Roman"/>
            <w:sz w:val="24"/>
            <w:szCs w:val="24"/>
          </w:rPr>
          <w:t>ons within this Section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 xml:space="preserve"> will </w:t>
        </w:r>
        <w:r w:rsidR="2B0A4514" w:rsidRPr="01679F7B">
          <w:rPr>
            <w:rFonts w:ascii="Arial" w:eastAsia="Times New Roman" w:hAnsi="Arial" w:cs="Times New Roman"/>
            <w:sz w:val="24"/>
            <w:szCs w:val="24"/>
          </w:rPr>
          <w:t>only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 xml:space="preserve"> be actively applied in </w:t>
        </w:r>
        <w:r w:rsidR="0B291DC0" w:rsidRPr="01679F7B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="0B291DC0" w:rsidRPr="01679F7B">
          <w:rPr>
            <w:rFonts w:ascii="Arial" w:eastAsia="Times New Roman" w:hAnsi="Arial" w:cs="Times New Roman"/>
            <w:sz w:val="24"/>
            <w:szCs w:val="24"/>
          </w:rPr>
          <w:t>.</w:t>
        </w:r>
      </w:ins>
    </w:p>
    <w:p w14:paraId="3779CE2F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/>
          <w:sz w:val="24"/>
          <w:szCs w:val="20"/>
        </w:rPr>
      </w:pPr>
    </w:p>
    <w:p w14:paraId="56E7B1B2" w14:textId="11C5789C" w:rsidR="00A1175B" w:rsidRPr="002171A8" w:rsidRDefault="71CC3C74" w:rsidP="4F6490F8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rFonts w:ascii="Arial" w:eastAsia="Arial" w:hAnsi="Arial" w:cs="Arial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75C66256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.2</w:t>
      </w:r>
      <w:r w:rsidRPr="002171A8">
        <w:tab/>
      </w:r>
      <w:r w:rsidR="006E14A5" w:rsidRPr="002171A8">
        <w:rPr>
          <w:rFonts w:ascii="Arial" w:hAnsi="Arial" w:cs="Arial"/>
          <w:sz w:val="24"/>
          <w:szCs w:val="24"/>
        </w:rPr>
        <w:t xml:space="preserve">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Queue Management Process</w:t>
      </w:r>
      <w:r w:rsidR="006E14A5" w:rsidRPr="002171A8">
        <w:rPr>
          <w:rFonts w:ascii="Arial" w:hAnsi="Arial" w:cs="Arial"/>
          <w:sz w:val="24"/>
          <w:szCs w:val="24"/>
        </w:rPr>
        <w:t xml:space="preserve"> will not be applied and included in (</w:t>
      </w:r>
      <w:proofErr w:type="spellStart"/>
      <w:r w:rsidR="006E14A5" w:rsidRPr="002171A8">
        <w:rPr>
          <w:rFonts w:ascii="Arial" w:hAnsi="Arial" w:cs="Arial"/>
          <w:sz w:val="24"/>
          <w:szCs w:val="24"/>
        </w:rPr>
        <w:t>i</w:t>
      </w:r>
      <w:proofErr w:type="spellEnd"/>
      <w:r w:rsidR="006E14A5" w:rsidRPr="002171A8">
        <w:rPr>
          <w:rFonts w:ascii="Arial" w:hAnsi="Arial" w:cs="Arial"/>
          <w:sz w:val="24"/>
          <w:szCs w:val="24"/>
        </w:rPr>
        <w:t xml:space="preserve">)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Construction Agreements</w:t>
      </w:r>
      <w:r w:rsidR="006E14A5" w:rsidRPr="002171A8">
        <w:rPr>
          <w:rFonts w:ascii="Arial" w:hAnsi="Arial" w:cs="Arial"/>
          <w:sz w:val="24"/>
          <w:szCs w:val="24"/>
        </w:rPr>
        <w:t xml:space="preserve"> with an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Embedded Power Station</w:t>
      </w:r>
      <w:r w:rsidR="006E14A5" w:rsidRPr="002171A8">
        <w:rPr>
          <w:rFonts w:ascii="Arial" w:hAnsi="Arial" w:cs="Arial"/>
          <w:sz w:val="24"/>
          <w:szCs w:val="24"/>
        </w:rPr>
        <w:t xml:space="preserve"> relating to a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Bilateral Embedded Generation Agreement</w:t>
      </w:r>
      <w:r w:rsidR="006E14A5" w:rsidRPr="002171A8">
        <w:rPr>
          <w:rFonts w:ascii="Arial" w:hAnsi="Arial" w:cs="Arial"/>
          <w:sz w:val="24"/>
          <w:szCs w:val="24"/>
        </w:rPr>
        <w:t xml:space="preserve"> or (ii)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Construction Agreements</w:t>
      </w:r>
      <w:r w:rsidR="006E14A5" w:rsidRPr="002171A8">
        <w:rPr>
          <w:rFonts w:ascii="Arial" w:hAnsi="Arial" w:cs="Arial"/>
          <w:sz w:val="24"/>
          <w:szCs w:val="24"/>
        </w:rPr>
        <w:t xml:space="preserve"> with the owner/operator of a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Distribution System</w:t>
      </w:r>
      <w:r w:rsidR="006E14A5" w:rsidRPr="002171A8">
        <w:rPr>
          <w:rFonts w:ascii="Arial" w:hAnsi="Arial" w:cs="Arial"/>
          <w:sz w:val="24"/>
          <w:szCs w:val="24"/>
        </w:rPr>
        <w:t xml:space="preserve"> directly connected to 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National Electricity Transmission System</w:t>
      </w:r>
      <w:r w:rsidR="006E14A5" w:rsidRPr="002171A8">
        <w:rPr>
          <w:rFonts w:ascii="Arial" w:hAnsi="Arial" w:cs="Arial"/>
          <w:sz w:val="24"/>
          <w:szCs w:val="24"/>
        </w:rPr>
        <w:t xml:space="preserve"> where 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Construction Agreement</w:t>
      </w:r>
      <w:r w:rsidR="006E14A5" w:rsidRPr="002171A8">
        <w:rPr>
          <w:rFonts w:ascii="Arial" w:hAnsi="Arial" w:cs="Arial"/>
          <w:sz w:val="24"/>
          <w:szCs w:val="24"/>
        </w:rPr>
        <w:t xml:space="preserve"> is required because of a connection to that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Distribution System</w:t>
      </w:r>
      <w:r w:rsidR="006E14A5" w:rsidRPr="002171A8">
        <w:rPr>
          <w:rFonts w:ascii="Arial" w:hAnsi="Arial" w:cs="Arial"/>
          <w:sz w:val="24"/>
          <w:szCs w:val="24"/>
        </w:rPr>
        <w:t xml:space="preserve"> and the </w:t>
      </w:r>
      <w:r w:rsidR="006E14A5" w:rsidRPr="002171A8">
        <w:rPr>
          <w:rFonts w:ascii="Arial" w:hAnsi="Arial" w:cs="Arial"/>
          <w:b/>
          <w:bCs/>
          <w:sz w:val="24"/>
          <w:szCs w:val="24"/>
        </w:rPr>
        <w:t>Distribution Queue Management Process</w:t>
      </w:r>
      <w:r w:rsidR="006E14A5" w:rsidRPr="002171A8">
        <w:rPr>
          <w:rFonts w:ascii="Arial" w:hAnsi="Arial" w:cs="Arial"/>
          <w:sz w:val="24"/>
          <w:szCs w:val="24"/>
        </w:rPr>
        <w:t xml:space="preserve"> applies</w:t>
      </w:r>
      <w:r w:rsidR="6D44CFCA" w:rsidRPr="002171A8">
        <w:rPr>
          <w:rFonts w:ascii="Arial" w:eastAsia="Arial" w:hAnsi="Arial" w:cs="Arial"/>
          <w:sz w:val="24"/>
          <w:szCs w:val="24"/>
        </w:rPr>
        <w:t>.</w:t>
      </w:r>
    </w:p>
    <w:p w14:paraId="1198E497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Cs/>
          <w:sz w:val="24"/>
          <w:szCs w:val="20"/>
        </w:rPr>
      </w:pPr>
    </w:p>
    <w:p w14:paraId="3186300D" w14:textId="4768346F" w:rsidR="00A1175B" w:rsidRPr="002171A8" w:rsidRDefault="0C581752" w:rsidP="00317DCF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sz w:val="24"/>
          <w:szCs w:val="24"/>
          <w:u w:val="single"/>
        </w:rPr>
      </w:pPr>
      <w:r w:rsidRPr="00375C2C">
        <w:rPr>
          <w:rFonts w:ascii="Arial" w:eastAsia="Times New Roman" w:hAnsi="Arial" w:cs="Times New Roman"/>
          <w:sz w:val="24"/>
          <w:szCs w:val="24"/>
        </w:rPr>
        <w:t>1</w:t>
      </w:r>
      <w:r w:rsidR="22799DB8" w:rsidRPr="00375C2C">
        <w:rPr>
          <w:rFonts w:ascii="Arial" w:eastAsia="Times New Roman" w:hAnsi="Arial" w:cs="Times New Roman"/>
          <w:sz w:val="24"/>
          <w:szCs w:val="24"/>
        </w:rPr>
        <w:t>6</w:t>
      </w:r>
      <w:r w:rsidRPr="00375C2C">
        <w:rPr>
          <w:rFonts w:ascii="Arial" w:eastAsia="Times New Roman" w:hAnsi="Arial" w:cs="Times New Roman"/>
          <w:sz w:val="24"/>
          <w:szCs w:val="24"/>
        </w:rPr>
        <w:t>.3</w:t>
      </w:r>
      <w:r w:rsidR="27FECC6F" w:rsidRPr="002171A8">
        <w:tab/>
      </w:r>
      <w:r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The User Progression Milestones</w:t>
      </w:r>
      <w:r w:rsidR="46B4411D"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 xml:space="preserve"> and Evidence</w:t>
      </w:r>
    </w:p>
    <w:p w14:paraId="03EE293C" w14:textId="77777777" w:rsidR="00A1175B" w:rsidRPr="002171A8" w:rsidRDefault="00A1175B" w:rsidP="00A1175B">
      <w:pPr>
        <w:tabs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Times New Roman"/>
          <w:bCs/>
          <w:sz w:val="24"/>
          <w:szCs w:val="20"/>
        </w:rPr>
      </w:pPr>
    </w:p>
    <w:p w14:paraId="65E2229B" w14:textId="7C0C564A" w:rsidR="00A1175B" w:rsidRPr="002171A8" w:rsidRDefault="27FECC6F" w:rsidP="383936E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The milestone events/timings against which the progress of a </w:t>
      </w:r>
      <w:proofErr w:type="gramStart"/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proofErr w:type="gramEnd"/>
      <w:r w:rsidRPr="002171A8">
        <w:rPr>
          <w:rFonts w:ascii="Arial" w:eastAsia="Times New Roman" w:hAnsi="Arial" w:cs="Times New Roman"/>
          <w:sz w:val="24"/>
          <w:szCs w:val="24"/>
        </w:rPr>
        <w:t xml:space="preserve"> project will be measured</w:t>
      </w:r>
      <w:r w:rsidR="308C25BF" w:rsidRPr="002171A8">
        <w:rPr>
          <w:rFonts w:ascii="Arial" w:eastAsia="Times New Roman" w:hAnsi="Arial" w:cs="Times New Roman"/>
          <w:sz w:val="24"/>
          <w:szCs w:val="24"/>
        </w:rPr>
        <w:t xml:space="preserve"> by </w:t>
      </w:r>
      <w:r w:rsidR="308C25BF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The Company </w:t>
      </w:r>
      <w:r w:rsidRPr="002171A8">
        <w:rPr>
          <w:rFonts w:ascii="Arial" w:eastAsia="Times New Roman" w:hAnsi="Arial" w:cs="Times New Roman"/>
          <w:sz w:val="24"/>
          <w:szCs w:val="24"/>
        </w:rPr>
        <w:t>are listed in the table below</w:t>
      </w:r>
      <w:r w:rsidR="2726A244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0433475A" w14:textId="334632E5" w:rsidR="00A1175B" w:rsidRPr="002171A8" w:rsidRDefault="00A1175B" w:rsidP="6A41D61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62B09359" w14:textId="27C03941" w:rsidR="00A1175B" w:rsidRPr="002171A8" w:rsidRDefault="65380C42" w:rsidP="383936E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The table also shows the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 xml:space="preserve"> evidence </w:t>
      </w:r>
      <w:r w:rsidR="62AF5FE9" w:rsidRPr="002171A8">
        <w:rPr>
          <w:rFonts w:ascii="Arial" w:eastAsia="Times New Roman" w:hAnsi="Arial" w:cs="Times New Roman"/>
          <w:sz w:val="24"/>
          <w:szCs w:val="24"/>
        </w:rPr>
        <w:t xml:space="preserve">a </w:t>
      </w:r>
      <w:r w:rsidR="62AF5FE9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proofErr w:type="gramStart"/>
      <w:r w:rsidR="62AF5FE9" w:rsidRPr="002171A8">
        <w:rPr>
          <w:rFonts w:ascii="Arial" w:eastAsia="Times New Roman" w:hAnsi="Arial" w:cs="Times New Roman"/>
          <w:sz w:val="24"/>
          <w:szCs w:val="24"/>
        </w:rPr>
        <w:t>has to</w:t>
      </w:r>
      <w:proofErr w:type="gramEnd"/>
      <w:r w:rsidR="62AF5FE9" w:rsidRPr="002171A8">
        <w:rPr>
          <w:rFonts w:ascii="Arial" w:eastAsia="Times New Roman" w:hAnsi="Arial" w:cs="Times New Roman"/>
          <w:sz w:val="24"/>
          <w:szCs w:val="24"/>
        </w:rPr>
        <w:t xml:space="preserve"> provide 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 xml:space="preserve">to </w:t>
      </w:r>
      <w:r w:rsidR="2D6B8210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2D6B8210" w:rsidRPr="002171A8">
        <w:rPr>
          <w:rFonts w:ascii="Arial" w:eastAsia="Times New Roman" w:hAnsi="Arial" w:cs="Times New Roman"/>
          <w:sz w:val="24"/>
          <w:szCs w:val="24"/>
        </w:rPr>
        <w:t xml:space="preserve"> to 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 xml:space="preserve">show that </w:t>
      </w:r>
      <w:r w:rsidR="338530F3" w:rsidRPr="002171A8">
        <w:rPr>
          <w:rFonts w:ascii="Arial" w:eastAsia="Times New Roman" w:hAnsi="Arial" w:cs="Times New Roman"/>
          <w:sz w:val="24"/>
          <w:szCs w:val="24"/>
        </w:rPr>
        <w:t>a milestone event</w:t>
      </w:r>
      <w:r w:rsidR="319F98C2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1AC47714" w:rsidRPr="002171A8">
        <w:rPr>
          <w:rFonts w:ascii="Arial" w:eastAsia="Times New Roman" w:hAnsi="Arial" w:cs="Times New Roman"/>
          <w:sz w:val="24"/>
          <w:szCs w:val="24"/>
        </w:rPr>
        <w:t xml:space="preserve">has </w:t>
      </w:r>
      <w:r w:rsidR="4AC70654" w:rsidRPr="002171A8">
        <w:rPr>
          <w:rFonts w:ascii="Arial" w:eastAsia="Times New Roman" w:hAnsi="Arial" w:cs="Times New Roman"/>
          <w:sz w:val="24"/>
          <w:szCs w:val="24"/>
        </w:rPr>
        <w:t>been met.</w:t>
      </w:r>
    </w:p>
    <w:p w14:paraId="221194D8" w14:textId="2104A6BE" w:rsidR="6A41D61D" w:rsidRPr="002171A8" w:rsidRDefault="6A41D61D" w:rsidP="6A41D61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11AD7682" w14:textId="0DEAF749" w:rsidR="505D5D70" w:rsidRPr="002171A8" w:rsidRDefault="448A7EDB" w:rsidP="383936E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A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3E7D5A03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 M</w:t>
      </w:r>
      <w:r w:rsidR="0D49E74C" w:rsidRPr="002171A8">
        <w:rPr>
          <w:rFonts w:ascii="Arial" w:eastAsia="Times New Roman" w:hAnsi="Arial" w:cs="Times New Roman"/>
          <w:b/>
          <w:bCs/>
          <w:sz w:val="24"/>
          <w:szCs w:val="24"/>
        </w:rPr>
        <w:t>ilestone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 xml:space="preserve"> must be achieved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by 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 xml:space="preserve">date which represents the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end of the </w:t>
      </w:r>
      <w:r w:rsidR="0D49E74C" w:rsidRPr="002171A8">
        <w:rPr>
          <w:rFonts w:ascii="Arial" w:eastAsia="Times New Roman" w:hAnsi="Arial" w:cs="Times New Roman"/>
          <w:sz w:val="24"/>
          <w:szCs w:val="24"/>
        </w:rPr>
        <w:t>milestone period ide</w:t>
      </w:r>
      <w:r w:rsidR="284A5DBF" w:rsidRPr="002171A8">
        <w:rPr>
          <w:rFonts w:ascii="Arial" w:eastAsia="Times New Roman" w:hAnsi="Arial" w:cs="Times New Roman"/>
          <w:sz w:val="24"/>
          <w:szCs w:val="24"/>
        </w:rPr>
        <w:t>ntified for that milestone.</w:t>
      </w:r>
      <w:r w:rsidR="53EA4284" w:rsidRPr="002171A8">
        <w:rPr>
          <w:rFonts w:ascii="Arial" w:eastAsia="Times New Roman" w:hAnsi="Arial" w:cs="Times New Roman"/>
          <w:sz w:val="24"/>
          <w:szCs w:val="24"/>
        </w:rPr>
        <w:t xml:space="preserve"> Once achiev</w:t>
      </w:r>
      <w:r w:rsidR="4AE8EC37" w:rsidRPr="002171A8">
        <w:rPr>
          <w:rFonts w:ascii="Arial" w:eastAsia="Times New Roman" w:hAnsi="Arial" w:cs="Times New Roman"/>
          <w:sz w:val="24"/>
          <w:szCs w:val="24"/>
        </w:rPr>
        <w:t>ed a</w:t>
      </w:r>
      <w:r w:rsidR="53EA4284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53EA4284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</w:t>
      </w:r>
      <w:r w:rsidR="53EA4284" w:rsidRPr="002171A8">
        <w:rPr>
          <w:rFonts w:ascii="Arial" w:eastAsia="Times New Roman" w:hAnsi="Arial" w:cs="Times New Roman"/>
          <w:sz w:val="24"/>
          <w:szCs w:val="24"/>
        </w:rPr>
        <w:t xml:space="preserve"> must </w:t>
      </w:r>
      <w:r w:rsidR="339326BC" w:rsidRPr="002171A8">
        <w:rPr>
          <w:rFonts w:ascii="Arial" w:eastAsia="Times New Roman" w:hAnsi="Arial" w:cs="Times New Roman"/>
          <w:sz w:val="24"/>
          <w:szCs w:val="24"/>
        </w:rPr>
        <w:t xml:space="preserve">also </w:t>
      </w:r>
      <w:r w:rsidR="5FBB08AF" w:rsidRPr="002171A8">
        <w:rPr>
          <w:rFonts w:ascii="Arial" w:eastAsia="Times New Roman" w:hAnsi="Arial" w:cs="Times New Roman"/>
          <w:sz w:val="24"/>
          <w:szCs w:val="24"/>
        </w:rPr>
        <w:t xml:space="preserve">continue to 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be met</w:t>
      </w:r>
      <w:r w:rsidR="0766AAED" w:rsidRPr="002171A8">
        <w:rPr>
          <w:rFonts w:ascii="Arial" w:eastAsia="Times New Roman" w:hAnsi="Arial" w:cs="Times New Roman"/>
          <w:sz w:val="24"/>
          <w:szCs w:val="24"/>
        </w:rPr>
        <w:t xml:space="preserve"> on an ongoing basis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, that is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>,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42C6DB20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statutory consent and planning permiss</w:t>
      </w:r>
      <w:r w:rsidR="7CC9BC02" w:rsidRPr="002171A8">
        <w:rPr>
          <w:rFonts w:ascii="Arial" w:eastAsia="Times New Roman" w:hAnsi="Arial" w:cs="Times New Roman"/>
          <w:sz w:val="24"/>
          <w:szCs w:val="24"/>
        </w:rPr>
        <w:t>i</w:t>
      </w:r>
      <w:r w:rsidR="2133E0C0" w:rsidRPr="002171A8">
        <w:rPr>
          <w:rFonts w:ascii="Arial" w:eastAsia="Times New Roman" w:hAnsi="Arial" w:cs="Times New Roman"/>
          <w:sz w:val="24"/>
          <w:szCs w:val="24"/>
        </w:rPr>
        <w:t>o</w:t>
      </w:r>
      <w:r w:rsidR="33D0A225" w:rsidRPr="002171A8">
        <w:rPr>
          <w:rFonts w:ascii="Arial" w:eastAsia="Times New Roman" w:hAnsi="Arial" w:cs="Times New Roman"/>
          <w:sz w:val="24"/>
          <w:szCs w:val="24"/>
        </w:rPr>
        <w:t xml:space="preserve">n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initiated and </w:t>
      </w:r>
      <w:proofErr w:type="gramStart"/>
      <w:r w:rsidR="00382625" w:rsidRPr="002171A8">
        <w:rPr>
          <w:rFonts w:ascii="Arial" w:eastAsia="Times New Roman" w:hAnsi="Arial" w:cs="Times New Roman"/>
          <w:sz w:val="24"/>
          <w:szCs w:val="24"/>
        </w:rPr>
        <w:t>secured</w:t>
      </w:r>
      <w:proofErr w:type="gramEnd"/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33D0A225" w:rsidRPr="002171A8">
        <w:rPr>
          <w:rFonts w:ascii="Arial" w:eastAsia="Times New Roman" w:hAnsi="Arial" w:cs="Times New Roman"/>
          <w:sz w:val="24"/>
          <w:szCs w:val="24"/>
        </w:rPr>
        <w:t xml:space="preserve">and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33D0A225" w:rsidRPr="002171A8">
        <w:rPr>
          <w:rFonts w:ascii="Arial" w:eastAsia="Times New Roman" w:hAnsi="Arial" w:cs="Times New Roman"/>
          <w:sz w:val="24"/>
          <w:szCs w:val="24"/>
        </w:rPr>
        <w:t xml:space="preserve">land rights </w:t>
      </w:r>
      <w:r w:rsidR="0AC72F42" w:rsidRPr="002171A8">
        <w:rPr>
          <w:rFonts w:ascii="Arial" w:eastAsia="Times New Roman" w:hAnsi="Arial" w:cs="Times New Roman"/>
          <w:sz w:val="24"/>
          <w:szCs w:val="24"/>
        </w:rPr>
        <w:t xml:space="preserve">achieved to demonstrate compliance with the </w:t>
      </w:r>
      <w:r w:rsidR="0AC72F42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</w:t>
      </w:r>
      <w:r w:rsidR="0AC72F42" w:rsidRPr="002171A8">
        <w:rPr>
          <w:rFonts w:ascii="Arial" w:eastAsia="Times New Roman" w:hAnsi="Arial" w:cs="Times New Roman"/>
          <w:sz w:val="24"/>
          <w:szCs w:val="24"/>
        </w:rPr>
        <w:t xml:space="preserve"> must remain in plac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>e</w:t>
      </w:r>
      <w:r w:rsidR="593E663B" w:rsidRPr="002171A8">
        <w:rPr>
          <w:rFonts w:ascii="Arial" w:eastAsia="Times New Roman" w:hAnsi="Arial" w:cs="Times New Roman"/>
          <w:sz w:val="24"/>
          <w:szCs w:val="24"/>
        </w:rPr>
        <w:t xml:space="preserve">. </w:t>
      </w:r>
      <w:r w:rsidR="63AFD916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58CC0691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2AC8F732" w14:textId="250CF0E0" w:rsidR="6A41D61D" w:rsidRPr="002171A8" w:rsidRDefault="6A41D61D" w:rsidP="6A41D61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115FD941" w14:textId="5718DB3F" w:rsidR="02434EF4" w:rsidRPr="002171A8" w:rsidRDefault="2366D563" w:rsidP="7660F41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will provide </w:t>
      </w:r>
      <w:r w:rsidR="003F58D0" w:rsidRPr="002171A8">
        <w:rPr>
          <w:rFonts w:ascii="Arial" w:eastAsia="Times New Roman" w:hAnsi="Arial" w:cs="Times New Roman"/>
          <w:sz w:val="24"/>
          <w:szCs w:val="24"/>
        </w:rPr>
        <w:t>(in the form of Appendix Q) a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Table based on the above w</w:t>
      </w:r>
      <w:r w:rsidR="4D312ECB" w:rsidRPr="002171A8">
        <w:rPr>
          <w:rFonts w:ascii="Arial" w:eastAsia="Times New Roman" w:hAnsi="Arial" w:cs="Times New Roman"/>
          <w:sz w:val="24"/>
          <w:szCs w:val="24"/>
        </w:rPr>
        <w:t xml:space="preserve">ith each </w:t>
      </w:r>
      <w:r w:rsidR="4D312ECB" w:rsidRPr="002171A8">
        <w:rPr>
          <w:rFonts w:ascii="Arial" w:eastAsia="Times New Roman" w:hAnsi="Arial" w:cs="Times New Roman"/>
          <w:b/>
          <w:bCs/>
          <w:sz w:val="24"/>
          <w:szCs w:val="24"/>
        </w:rPr>
        <w:t>Construction Agreement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>.</w:t>
      </w:r>
      <w:r w:rsidR="002D3E2D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 xml:space="preserve">This will specify the dates of the milestone </w:t>
      </w:r>
      <w:r w:rsidR="00A03C06" w:rsidRPr="002171A8">
        <w:rPr>
          <w:rFonts w:ascii="Arial" w:eastAsia="Times New Roman" w:hAnsi="Arial" w:cs="Times New Roman"/>
          <w:sz w:val="24"/>
          <w:szCs w:val="24"/>
        </w:rPr>
        <w:t xml:space="preserve">periods for the </w:t>
      </w:r>
      <w:r w:rsidR="00A03C06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User’s </w:t>
      </w:r>
      <w:r w:rsidR="00A03C06" w:rsidRPr="002171A8">
        <w:rPr>
          <w:rFonts w:ascii="Arial" w:eastAsia="Times New Roman" w:hAnsi="Arial" w:cs="Times New Roman"/>
          <w:sz w:val="24"/>
          <w:szCs w:val="24"/>
        </w:rPr>
        <w:t xml:space="preserve">project </w:t>
      </w:r>
      <w:r w:rsidR="002D3E2D" w:rsidRPr="002171A8">
        <w:rPr>
          <w:rFonts w:ascii="Arial" w:eastAsia="Times New Roman" w:hAnsi="Arial" w:cs="Times New Roman"/>
          <w:sz w:val="24"/>
          <w:szCs w:val="24"/>
        </w:rPr>
        <w:t>derived in accordance with this Section 16 and set out in each Appendix Q</w:t>
      </w:r>
      <w:r w:rsidR="00F749A6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67859E7A" w14:textId="32F4453A" w:rsidR="7660F417" w:rsidRPr="002171A8" w:rsidRDefault="7660F417" w:rsidP="4A4D7843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60EC1619" w14:textId="770A8A79" w:rsidR="00A1175B" w:rsidRPr="00C146EB" w:rsidRDefault="02C5ACE7" w:rsidP="00327242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rFonts w:ascii="Garamond MT" w:eastAsia="Times New Roman" w:hAnsi="Garamond MT" w:cs="Times New Roman"/>
          <w:b/>
          <w:color w:val="FF0000"/>
          <w:sz w:val="24"/>
          <w:szCs w:val="20"/>
        </w:rPr>
        <w:sectPr w:rsidR="00A1175B" w:rsidRPr="00C146EB" w:rsidSect="00DE03D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40" w:right="1440" w:bottom="1440" w:left="1440" w:header="850" w:footer="720" w:gutter="0"/>
          <w:cols w:space="720"/>
          <w:noEndnote/>
          <w:titlePg/>
          <w:docGrid w:linePitch="299"/>
        </w:sect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Where a </w:t>
      </w:r>
      <w:proofErr w:type="gramStart"/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proofErr w:type="gramEnd"/>
      <w:r w:rsidRPr="002171A8">
        <w:rPr>
          <w:rFonts w:ascii="Arial" w:eastAsia="Times New Roman" w:hAnsi="Arial" w:cs="Times New Roman"/>
          <w:sz w:val="24"/>
          <w:szCs w:val="24"/>
        </w:rPr>
        <w:t xml:space="preserve"> project is being delivered in </w:t>
      </w:r>
      <w:r w:rsidR="6949FD39" w:rsidRPr="002171A8">
        <w:rPr>
          <w:rFonts w:ascii="Arial" w:eastAsia="Times New Roman" w:hAnsi="Arial" w:cs="Times New Roman"/>
          <w:sz w:val="24"/>
          <w:szCs w:val="24"/>
        </w:rPr>
        <w:t xml:space="preserve">discrete </w:t>
      </w:r>
      <w:r w:rsidR="08693496" w:rsidRPr="002171A8">
        <w:rPr>
          <w:rFonts w:ascii="Arial" w:eastAsia="Times New Roman" w:hAnsi="Arial" w:cs="Times New Roman"/>
          <w:sz w:val="24"/>
          <w:szCs w:val="24"/>
        </w:rPr>
        <w:t>“</w:t>
      </w:r>
      <w:r w:rsidRPr="002171A8">
        <w:rPr>
          <w:rFonts w:ascii="Arial" w:eastAsia="Times New Roman" w:hAnsi="Arial" w:cs="Times New Roman"/>
          <w:sz w:val="24"/>
          <w:szCs w:val="24"/>
        </w:rPr>
        <w:t>stages</w:t>
      </w:r>
      <w:r w:rsidR="0E43C106" w:rsidRPr="002171A8">
        <w:rPr>
          <w:rFonts w:ascii="Arial" w:eastAsia="Times New Roman" w:hAnsi="Arial" w:cs="Times New Roman"/>
          <w:sz w:val="24"/>
          <w:szCs w:val="24"/>
        </w:rPr>
        <w:t>”</w:t>
      </w:r>
      <w:r w:rsidR="0C28EF1A" w:rsidRPr="002171A8">
        <w:rPr>
          <w:rFonts w:ascii="Arial" w:eastAsia="Times New Roman" w:hAnsi="Arial" w:cs="Times New Roman"/>
          <w:sz w:val="24"/>
          <w:szCs w:val="24"/>
        </w:rPr>
        <w:t xml:space="preserve"> of </w:t>
      </w:r>
      <w:r w:rsidR="0C28EF1A" w:rsidRPr="002171A8">
        <w:rPr>
          <w:rFonts w:ascii="Arial" w:eastAsia="Times New Roman" w:hAnsi="Arial" w:cs="Times New Roman"/>
          <w:b/>
          <w:bCs/>
          <w:sz w:val="24"/>
          <w:szCs w:val="24"/>
        </w:rPr>
        <w:t>Equipment</w:t>
      </w:r>
      <w:r w:rsidRPr="002171A8">
        <w:rPr>
          <w:rFonts w:ascii="Arial" w:eastAsia="Times New Roman" w:hAnsi="Arial" w:cs="Times New Roman"/>
          <w:sz w:val="24"/>
          <w:szCs w:val="24"/>
        </w:rPr>
        <w:t>,</w:t>
      </w:r>
      <w:r w:rsidR="582A7EF4" w:rsidRPr="002171A8">
        <w:rPr>
          <w:rFonts w:ascii="Arial" w:eastAsia="Times New Roman" w:hAnsi="Arial" w:cs="Times New Roman"/>
          <w:sz w:val="24"/>
          <w:szCs w:val="24"/>
        </w:rPr>
        <w:t xml:space="preserve"> or programme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for example when the project relates to the in</w:t>
      </w:r>
      <w:r w:rsidR="5F58A9AB" w:rsidRPr="002171A8">
        <w:rPr>
          <w:rFonts w:ascii="Arial" w:eastAsia="Times New Roman" w:hAnsi="Arial" w:cs="Times New Roman"/>
          <w:sz w:val="24"/>
          <w:szCs w:val="24"/>
        </w:rPr>
        <w:t>stallation of different tech</w:t>
      </w:r>
      <w:r w:rsidR="32F02EAE" w:rsidRPr="002171A8">
        <w:rPr>
          <w:rFonts w:ascii="Arial" w:eastAsia="Times New Roman" w:hAnsi="Arial" w:cs="Times New Roman"/>
          <w:sz w:val="24"/>
          <w:szCs w:val="24"/>
        </w:rPr>
        <w:t>nology types or co-located site</w:t>
      </w:r>
      <w:r w:rsidR="59B8FA9E" w:rsidRPr="002171A8">
        <w:rPr>
          <w:rFonts w:ascii="Arial" w:eastAsia="Times New Roman" w:hAnsi="Arial" w:cs="Times New Roman"/>
          <w:sz w:val="24"/>
          <w:szCs w:val="24"/>
        </w:rPr>
        <w:t>s</w:t>
      </w:r>
      <w:r w:rsidR="32F02EAE" w:rsidRPr="002171A8">
        <w:rPr>
          <w:rFonts w:ascii="Arial" w:eastAsia="Times New Roman" w:hAnsi="Arial" w:cs="Times New Roman"/>
          <w:sz w:val="24"/>
          <w:szCs w:val="24"/>
        </w:rPr>
        <w:t xml:space="preserve">, </w:t>
      </w:r>
      <w:r w:rsidR="5B221875" w:rsidRPr="002171A8">
        <w:rPr>
          <w:rFonts w:ascii="Arial" w:eastAsia="Times New Roman" w:hAnsi="Arial" w:cs="Times New Roman"/>
          <w:sz w:val="24"/>
          <w:szCs w:val="24"/>
        </w:rPr>
        <w:t xml:space="preserve">and they 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>are being</w:t>
      </w:r>
      <w:r w:rsidR="5B221875" w:rsidRPr="002171A8">
        <w:rPr>
          <w:rFonts w:ascii="Arial" w:eastAsia="Times New Roman" w:hAnsi="Arial" w:cs="Times New Roman"/>
          <w:sz w:val="24"/>
          <w:szCs w:val="24"/>
        </w:rPr>
        <w:t xml:space="preserve"> progressed discretely </w:t>
      </w:r>
      <w:r w:rsidR="32F02EAE" w:rsidRPr="002171A8">
        <w:rPr>
          <w:rFonts w:ascii="Arial" w:eastAsia="Times New Roman" w:hAnsi="Arial" w:cs="Times New Roman"/>
          <w:sz w:val="24"/>
          <w:szCs w:val="24"/>
        </w:rPr>
        <w:t xml:space="preserve">a separate Appendix Q </w:t>
      </w:r>
      <w:r w:rsidR="05EE1B80" w:rsidRPr="002171A8">
        <w:rPr>
          <w:rFonts w:ascii="Arial" w:eastAsia="Times New Roman" w:hAnsi="Arial" w:cs="Times New Roman"/>
          <w:sz w:val="24"/>
          <w:szCs w:val="24"/>
        </w:rPr>
        <w:t xml:space="preserve">will be </w:t>
      </w:r>
      <w:r w:rsidR="15780557" w:rsidRPr="002171A8">
        <w:rPr>
          <w:rFonts w:ascii="Arial" w:eastAsia="Times New Roman" w:hAnsi="Arial" w:cs="Times New Roman"/>
          <w:sz w:val="24"/>
          <w:szCs w:val="24"/>
        </w:rPr>
        <w:t>provided for each “stage”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 and the </w:t>
      </w:r>
      <w:r w:rsidR="00382625" w:rsidRPr="00EF7C92">
        <w:rPr>
          <w:rFonts w:ascii="Arial" w:eastAsia="Times New Roman" w:hAnsi="Arial" w:cs="Times New Roman"/>
          <w:b/>
          <w:bCs/>
          <w:sz w:val="24"/>
          <w:szCs w:val="24"/>
        </w:rPr>
        <w:t>Queue Management Process</w:t>
      </w:r>
      <w:r w:rsidR="00382625" w:rsidRPr="002171A8">
        <w:rPr>
          <w:rFonts w:ascii="Arial" w:eastAsia="Times New Roman" w:hAnsi="Arial" w:cs="Times New Roman"/>
          <w:sz w:val="24"/>
          <w:szCs w:val="24"/>
        </w:rPr>
        <w:t xml:space="preserve"> applied to each “stage” separately</w:t>
      </w:r>
    </w:p>
    <w:p w14:paraId="5C18A30F" w14:textId="77777777" w:rsidR="00A1175B" w:rsidRPr="00C146EB" w:rsidRDefault="00A1175B" w:rsidP="00A1175B">
      <w:pPr>
        <w:spacing w:after="0" w:line="240" w:lineRule="auto"/>
        <w:jc w:val="both"/>
        <w:rPr>
          <w:rFonts w:ascii="Arial" w:eastAsia="Times New Roman" w:hAnsi="Arial" w:cs="Times New Roman"/>
          <w:b/>
          <w:color w:val="FF0000"/>
          <w:sz w:val="24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2368"/>
        <w:gridCol w:w="2492"/>
        <w:gridCol w:w="1892"/>
      </w:tblGrid>
      <w:tr w:rsidR="002171A8" w:rsidRPr="002171A8" w14:paraId="00135456" w14:textId="77777777" w:rsidTr="01679F7B">
        <w:tc>
          <w:tcPr>
            <w:tcW w:w="3465" w:type="dxa"/>
            <w:shd w:val="clear" w:color="auto" w:fill="auto"/>
          </w:tcPr>
          <w:p w14:paraId="3834587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</w:t>
            </w:r>
          </w:p>
        </w:tc>
        <w:tc>
          <w:tcPr>
            <w:tcW w:w="3495" w:type="dxa"/>
            <w:shd w:val="clear" w:color="auto" w:fill="auto"/>
          </w:tcPr>
          <w:p w14:paraId="4B324A7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Detail</w:t>
            </w:r>
          </w:p>
        </w:tc>
        <w:tc>
          <w:tcPr>
            <w:tcW w:w="3497" w:type="dxa"/>
            <w:shd w:val="clear" w:color="auto" w:fill="auto"/>
          </w:tcPr>
          <w:p w14:paraId="635F4F0E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Evidence</w:t>
            </w:r>
          </w:p>
        </w:tc>
        <w:tc>
          <w:tcPr>
            <w:tcW w:w="3491" w:type="dxa"/>
            <w:shd w:val="clear" w:color="auto" w:fill="auto"/>
          </w:tcPr>
          <w:p w14:paraId="5A68C32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Milestone Period</w:t>
            </w:r>
          </w:p>
        </w:tc>
      </w:tr>
      <w:tr w:rsidR="002171A8" w:rsidRPr="002171A8" w14:paraId="75B66BA5" w14:textId="77777777" w:rsidTr="01679F7B">
        <w:tc>
          <w:tcPr>
            <w:tcW w:w="3465" w:type="dxa"/>
            <w:shd w:val="clear" w:color="auto" w:fill="auto"/>
          </w:tcPr>
          <w:p w14:paraId="00971E52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Milestone 1)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Initiated Statutory Consents and Planning Permission</w:t>
            </w:r>
          </w:p>
        </w:tc>
        <w:tc>
          <w:tcPr>
            <w:tcW w:w="3495" w:type="dxa"/>
            <w:shd w:val="clear" w:color="auto" w:fill="auto"/>
          </w:tcPr>
          <w:p w14:paraId="4072D04F" w14:textId="4F15C399" w:rsidR="00A1175B" w:rsidRPr="002171A8" w:rsidRDefault="001056AA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Where statutory consents are required for the construction of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project, t</w:t>
            </w:r>
            <w:r w:rsidR="00A1175B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he </w:t>
            </w:r>
            <w:r w:rsidR="00A1175B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="00A1175B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must begin the process of seeking statutory consents, including Planning Permission for the project within the timescales and be able to provide the required evidence.</w:t>
            </w:r>
          </w:p>
          <w:p w14:paraId="0FAE47C1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3497" w:type="dxa"/>
            <w:shd w:val="clear" w:color="auto" w:fill="auto"/>
          </w:tcPr>
          <w:p w14:paraId="2C0365A5" w14:textId="2C1BFA3B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Submission of planning application to the </w:t>
            </w:r>
            <w:r w:rsidR="2CAC9E80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relevant </w:t>
            </w:r>
            <w:r w:rsidR="30360DDA" w:rsidRPr="002171A8">
              <w:rPr>
                <w:rFonts w:ascii="Arial" w:eastAsia="Times New Roman" w:hAnsi="Arial" w:cs="Times New Roman"/>
                <w:sz w:val="24"/>
                <w:szCs w:val="24"/>
              </w:rPr>
              <w:t>Statutory A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uthority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or, if the </w:t>
            </w:r>
            <w:r w:rsidR="001056A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project does not require a statutory consent, a declaration from the </w:t>
            </w:r>
            <w:r w:rsidR="001056A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to that effect.</w:t>
            </w:r>
          </w:p>
        </w:tc>
        <w:tc>
          <w:tcPr>
            <w:tcW w:w="3491" w:type="dxa"/>
            <w:shd w:val="clear" w:color="auto" w:fill="auto"/>
          </w:tcPr>
          <w:p w14:paraId="195F3D11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.</w:t>
            </w:r>
          </w:p>
        </w:tc>
      </w:tr>
      <w:tr w:rsidR="002171A8" w:rsidRPr="002171A8" w14:paraId="0CD2FFF4" w14:textId="77777777" w:rsidTr="01679F7B">
        <w:trPr>
          <w:trHeight w:val="2437"/>
        </w:trPr>
        <w:tc>
          <w:tcPr>
            <w:tcW w:w="3465" w:type="dxa"/>
            <w:shd w:val="clear" w:color="auto" w:fill="auto"/>
          </w:tcPr>
          <w:p w14:paraId="724C9B2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 2)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 xml:space="preserve"> Secured Statutory Consents and Planning Permission</w:t>
            </w:r>
          </w:p>
        </w:tc>
        <w:tc>
          <w:tcPr>
            <w:tcW w:w="3495" w:type="dxa"/>
            <w:shd w:val="clear" w:color="auto" w:fill="auto"/>
          </w:tcPr>
          <w:p w14:paraId="7FE98EC5" w14:textId="295657BA" w:rsidR="00A1175B" w:rsidRPr="002171A8" w:rsidRDefault="00E66540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Where required for the construction of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 xml:space="preserve">User’s 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project, the </w:t>
            </w:r>
            <w:r w:rsidR="00A1175B"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="00A1175B"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must have secured statutory consents, including Planning Permission for the project within the timescales and be able to provide the required evidence</w:t>
            </w:r>
          </w:p>
        </w:tc>
        <w:tc>
          <w:tcPr>
            <w:tcW w:w="3497" w:type="dxa"/>
            <w:shd w:val="clear" w:color="auto" w:fill="auto"/>
          </w:tcPr>
          <w:p w14:paraId="49DE62BE" w14:textId="55C7B08A" w:rsidR="00A1175B" w:rsidRPr="002171A8" w:rsidRDefault="71CC3C74" w:rsidP="00F8004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planning decision notice confirms planning permission has been granted and that this permission allows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to meet the terms included in </w:t>
            </w:r>
            <w:r w:rsidR="14740A0B" w:rsidRPr="002171A8">
              <w:rPr>
                <w:rFonts w:ascii="Arial" w:eastAsia="Times New Roman" w:hAnsi="Arial" w:cs="Times New Roman"/>
                <w:sz w:val="24"/>
                <w:szCs w:val="24"/>
              </w:rPr>
              <w:t>its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Construction Agreement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  <w:p w14:paraId="136A0AA6" w14:textId="6B214768" w:rsidR="00E5438A" w:rsidRPr="002171A8" w:rsidRDefault="00E5438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14:paraId="6EFA1BE4" w14:textId="121A282F" w:rsidR="00E5438A" w:rsidRPr="002171A8" w:rsidRDefault="092C434B" w:rsidP="20CBA60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171A8">
              <w:rPr>
                <w:rFonts w:ascii="Arial" w:eastAsia="Arial" w:hAnsi="Arial" w:cs="Arial"/>
                <w:sz w:val="24"/>
                <w:szCs w:val="24"/>
              </w:rPr>
              <w:t>Compliance with this milestone is ongoing</w:t>
            </w:r>
            <w:r w:rsidR="001778AF" w:rsidRPr="002171A8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0C805F91" w14:textId="3F1A4C9E" w:rsidR="001778AF" w:rsidRPr="002171A8" w:rsidRDefault="001778AF" w:rsidP="20CBA60F">
            <w:pPr>
              <w:spacing w:after="0" w:line="240" w:lineRule="auto"/>
            </w:pPr>
          </w:p>
        </w:tc>
        <w:tc>
          <w:tcPr>
            <w:tcW w:w="3491" w:type="dxa"/>
            <w:shd w:val="clear" w:color="auto" w:fill="auto"/>
          </w:tcPr>
          <w:p w14:paraId="33DEFE6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5FFD90F3" w14:textId="77777777" w:rsidTr="01679F7B">
        <w:tc>
          <w:tcPr>
            <w:tcW w:w="3465" w:type="dxa"/>
            <w:shd w:val="clear" w:color="auto" w:fill="auto"/>
          </w:tcPr>
          <w:p w14:paraId="15B1E625" w14:textId="2A4FD7ED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Milestone 3)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Secure Land Rights</w:t>
            </w:r>
          </w:p>
        </w:tc>
        <w:tc>
          <w:tcPr>
            <w:tcW w:w="3495" w:type="dxa"/>
            <w:shd w:val="clear" w:color="auto" w:fill="auto"/>
          </w:tcPr>
          <w:p w14:paraId="64D6DD40" w14:textId="4F41C96F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must have secured the required </w:t>
            </w:r>
            <w:r w:rsidR="00730CF5" w:rsidRPr="002171A8">
              <w:rPr>
                <w:rFonts w:ascii="Arial" w:eastAsia="Times New Roman" w:hAnsi="Arial" w:cs="Times New Roman"/>
                <w:sz w:val="24"/>
                <w:szCs w:val="20"/>
              </w:rPr>
              <w:t>l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and </w:t>
            </w:r>
            <w:r w:rsidR="00730CF5" w:rsidRPr="002171A8">
              <w:rPr>
                <w:rFonts w:ascii="Arial" w:eastAsia="Times New Roman" w:hAnsi="Arial" w:cs="Times New Roman"/>
                <w:sz w:val="24"/>
                <w:szCs w:val="20"/>
              </w:rPr>
              <w:t>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ights to enable the construction of the project.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may be the owner/occupier of the land or has the necessary agreement from the owner/occupier.</w:t>
            </w:r>
          </w:p>
        </w:tc>
        <w:tc>
          <w:tcPr>
            <w:tcW w:w="3497" w:type="dxa"/>
            <w:shd w:val="clear" w:color="auto" w:fill="auto"/>
          </w:tcPr>
          <w:p w14:paraId="21F2C8D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shall provide documentation to demonstrate that:</w:t>
            </w:r>
          </w:p>
          <w:p w14:paraId="7A101C8C" w14:textId="77777777" w:rsidR="00A1175B" w:rsidRPr="002171A8" w:rsidRDefault="03CA47E7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>(</w:t>
            </w:r>
            <w:proofErr w:type="spellStart"/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>i</w:t>
            </w:r>
            <w:proofErr w:type="spellEnd"/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) The </w:t>
            </w:r>
            <w:r w:rsidRPr="01679F7B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 is an owner or tenant of the land on which the proposed site is or will be situated; or</w:t>
            </w:r>
          </w:p>
          <w:p w14:paraId="57242064" w14:textId="40BF49D4" w:rsidR="00A1175B" w:rsidRPr="002171A8" w:rsidRDefault="03CA47E7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(ii) The </w:t>
            </w:r>
            <w:r w:rsidRPr="01679F7B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 has entered into an agreement to lease</w:t>
            </w:r>
            <w:ins w:id="1" w:author="Author">
              <w:r w:rsidR="2EC27747" w:rsidRPr="01679F7B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(which meets the requirements in the </w:t>
              </w:r>
              <w:r w:rsidR="2EC27747" w:rsidRPr="01679F7B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</w:rPr>
                <w:t xml:space="preserve">Gate 2 Criteria </w:t>
              </w:r>
              <w:proofErr w:type="gramStart"/>
              <w:r w:rsidR="2EC27747" w:rsidRPr="01679F7B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</w:rPr>
                <w:t xml:space="preserve">Methodology) </w:t>
              </w:r>
            </w:ins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 the</w:t>
            </w:r>
            <w:proofErr w:type="gramEnd"/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 xml:space="preserve"> land from the owner of the land on which the proposed site is or will be situated; or</w:t>
            </w:r>
          </w:p>
          <w:p w14:paraId="1FFB8E25" w14:textId="1C06204C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(iii)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has an option to purchase or to lease the land from the owner of the land on which the proposed site </w:t>
            </w:r>
            <w:r w:rsidRPr="008B4BF8">
              <w:rPr>
                <w:rFonts w:ascii="Arial" w:eastAsia="Times New Roman" w:hAnsi="Arial" w:cs="Times New Roman"/>
                <w:sz w:val="24"/>
                <w:szCs w:val="20"/>
              </w:rPr>
              <w:t>is or will be situated</w:t>
            </w:r>
            <w:ins w:id="2" w:author="Author">
              <w:r w:rsidR="008A3EA5" w:rsidRPr="008B4BF8">
                <w:rPr>
                  <w:rFonts w:ascii="Arial" w:eastAsia="Times New Roman" w:hAnsi="Arial" w:cs="Times New Roman"/>
                  <w:sz w:val="24"/>
                  <w:szCs w:val="20"/>
                </w:rPr>
                <w:t xml:space="preserve"> and this option meets the requirements and parameters set out in the </w:t>
              </w:r>
              <w:r w:rsidR="008A3EA5" w:rsidRPr="008B4BF8">
                <w:rPr>
                  <w:rFonts w:ascii="Arial" w:eastAsia="Times New Roman" w:hAnsi="Arial" w:cs="Times New Roman"/>
                  <w:b/>
                  <w:bCs/>
                  <w:sz w:val="24"/>
                  <w:szCs w:val="20"/>
                </w:rPr>
                <w:t xml:space="preserve">Gate 2 Criteria </w:t>
              </w:r>
              <w:proofErr w:type="gramStart"/>
              <w:r w:rsidR="008A3EA5" w:rsidRPr="008B4BF8">
                <w:rPr>
                  <w:rFonts w:ascii="Arial" w:eastAsia="Times New Roman" w:hAnsi="Arial" w:cs="Times New Roman"/>
                  <w:b/>
                  <w:bCs/>
                  <w:sz w:val="24"/>
                  <w:szCs w:val="20"/>
                </w:rPr>
                <w:t>Methodology</w:t>
              </w:r>
            </w:ins>
            <w:r w:rsidRPr="008B4BF8">
              <w:rPr>
                <w:rFonts w:ascii="Arial" w:eastAsia="Times New Roman" w:hAnsi="Arial" w:cs="Times New Roman"/>
                <w:sz w:val="24"/>
                <w:szCs w:val="20"/>
              </w:rPr>
              <w:t>;</w:t>
            </w:r>
            <w:proofErr w:type="gramEnd"/>
            <w:r w:rsidRPr="008B4BF8">
              <w:rPr>
                <w:rFonts w:ascii="Arial" w:eastAsia="Times New Roman" w:hAnsi="Arial" w:cs="Times New Roman"/>
                <w:sz w:val="24"/>
                <w:szCs w:val="20"/>
              </w:rPr>
              <w:t xml:space="preserve"> or</w:t>
            </w:r>
          </w:p>
          <w:p w14:paraId="1088F7E9" w14:textId="31151DB4" w:rsidR="00A1175B" w:rsidRPr="002171A8" w:rsidDel="009F1939" w:rsidRDefault="2770D138" w:rsidP="009F1939">
            <w:pPr>
              <w:spacing w:after="0" w:line="240" w:lineRule="auto"/>
              <w:rPr>
                <w:del w:id="3" w:author="Author"/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(iv) </w:t>
            </w:r>
            <w:del w:id="4" w:author="Author">
              <w:r w:rsidRPr="002171A8" w:rsidDel="009F1939">
                <w:rPr>
                  <w:rFonts w:ascii="Arial" w:eastAsia="Times New Roman" w:hAnsi="Arial" w:cs="Times New Roman"/>
                  <w:sz w:val="24"/>
                  <w:szCs w:val="24"/>
                </w:rPr>
                <w:delText xml:space="preserve">The </w:delText>
              </w:r>
              <w:r w:rsidRPr="002171A8" w:rsidDel="009F1939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</w:rPr>
                <w:delText>User</w:delText>
              </w:r>
              <w:r w:rsidRPr="002171A8" w:rsidDel="009F1939">
                <w:rPr>
                  <w:rFonts w:ascii="Arial" w:eastAsia="Times New Roman" w:hAnsi="Arial" w:cs="Times New Roman"/>
                  <w:sz w:val="24"/>
                  <w:szCs w:val="24"/>
                </w:rPr>
                <w:delText xml:space="preserve"> has entered into an exclusivity agreement in relation to the land with the owner of the land on which the proposed site is or will be situated</w:delText>
              </w:r>
              <w:r w:rsidR="614616B7" w:rsidRPr="002171A8" w:rsidDel="009F1939">
                <w:rPr>
                  <w:rFonts w:ascii="Arial" w:eastAsia="Times New Roman" w:hAnsi="Arial" w:cs="Times New Roman"/>
                  <w:sz w:val="24"/>
                  <w:szCs w:val="24"/>
                </w:rPr>
                <w:delText>; or</w:delText>
              </w:r>
            </w:del>
          </w:p>
          <w:p w14:paraId="558A838F" w14:textId="77B481B6" w:rsidR="00AC11AF" w:rsidRPr="002171A8" w:rsidRDefault="32E6A8EF" w:rsidP="00C55E4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del w:id="5" w:author="Author">
              <w:r w:rsidRPr="002171A8" w:rsidDel="009F1939">
                <w:rPr>
                  <w:rFonts w:ascii="Arial" w:hAnsi="Arial" w:cs="Arial"/>
                  <w:sz w:val="24"/>
                  <w:szCs w:val="24"/>
                </w:rPr>
                <w:delText>(v)</w:delText>
              </w:r>
              <w:r w:rsidR="2089756B" w:rsidRPr="002171A8" w:rsidDel="009F1939">
                <w:rPr>
                  <w:rFonts w:ascii="Arial" w:hAnsi="Arial" w:cs="Arial"/>
                  <w:sz w:val="24"/>
                  <w:szCs w:val="24"/>
                </w:rPr>
                <w:delText xml:space="preserve"> </w:delText>
              </w:r>
            </w:del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For an </w:t>
            </w:r>
            <w:ins w:id="6" w:author="Author">
              <w:r w:rsidR="00C55E4F" w:rsidRPr="00C55E4F">
                <w:rPr>
                  <w:rFonts w:ascii="Arial" w:hAnsi="Arial" w:cs="Arial"/>
                  <w:b/>
                  <w:bCs/>
                  <w:sz w:val="24"/>
                  <w:szCs w:val="24"/>
                </w:rPr>
                <w:t>Offshore Project</w:t>
              </w:r>
            </w:ins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, </w:t>
            </w:r>
            <w:ins w:id="7" w:author="Author">
              <w:r w:rsidR="0031474A">
                <w:rPr>
                  <w:rFonts w:ascii="Arial" w:hAnsi="Arial" w:cs="Arial"/>
                  <w:sz w:val="24"/>
                  <w:szCs w:val="24"/>
                </w:rPr>
                <w:t xml:space="preserve">which depending on the type of </w:t>
              </w:r>
              <w:r w:rsidR="0031474A" w:rsidRPr="003863CD">
                <w:rPr>
                  <w:rFonts w:ascii="Arial" w:hAnsi="Arial" w:cs="Arial"/>
                  <w:b/>
                  <w:bCs/>
                  <w:sz w:val="24"/>
                  <w:szCs w:val="24"/>
                </w:rPr>
                <w:t>Offshore Projects</w:t>
              </w:r>
              <w:r w:rsidR="0031474A">
                <w:rPr>
                  <w:rFonts w:ascii="Arial" w:hAnsi="Arial" w:cs="Arial"/>
                  <w:sz w:val="24"/>
                  <w:szCs w:val="24"/>
                </w:rPr>
                <w:t xml:space="preserve"> (and set out in the </w:t>
              </w:r>
              <w:r w:rsidR="0031474A" w:rsidRPr="000A33EA">
                <w:rPr>
                  <w:rFonts w:ascii="Arial" w:hAnsi="Arial" w:cs="Arial"/>
                  <w:b/>
                  <w:bCs/>
                  <w:sz w:val="24"/>
                  <w:szCs w:val="24"/>
                </w:rPr>
                <w:t>LoA Guidance</w:t>
              </w:r>
              <w:r w:rsidR="0031474A">
                <w:rPr>
                  <w:rFonts w:ascii="Arial" w:hAnsi="Arial" w:cs="Arial"/>
                  <w:sz w:val="24"/>
                  <w:szCs w:val="24"/>
                </w:rPr>
                <w:t>) the land right</w:t>
              </w:r>
              <w:r w:rsidR="00E17FEB">
                <w:rPr>
                  <w:rFonts w:ascii="Arial" w:hAnsi="Arial" w:cs="Arial"/>
                  <w:sz w:val="24"/>
                  <w:szCs w:val="24"/>
                </w:rPr>
                <w:t>s are</w:t>
              </w:r>
              <w:r w:rsidR="0031474A">
                <w:rPr>
                  <w:rFonts w:ascii="Arial" w:hAnsi="Arial" w:cs="Arial"/>
                  <w:sz w:val="24"/>
                  <w:szCs w:val="24"/>
                </w:rPr>
                <w:t xml:space="preserve"> provided by reference to the seabed or </w:t>
              </w:r>
              <w:r w:rsidR="0031474A" w:rsidRPr="000A33EA">
                <w:rPr>
                  <w:rFonts w:ascii="Arial" w:hAnsi="Arial" w:cs="Arial"/>
                  <w:b/>
                  <w:bCs/>
                  <w:sz w:val="24"/>
                  <w:szCs w:val="24"/>
                </w:rPr>
                <w:t>Onshore Connection Site</w:t>
              </w:r>
              <w:r w:rsidR="0031474A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="00A54981">
                <w:rPr>
                  <w:rFonts w:ascii="Arial" w:hAnsi="Arial" w:cs="Arial"/>
                  <w:sz w:val="24"/>
                  <w:szCs w:val="24"/>
                </w:rPr>
                <w:t xml:space="preserve">(a) </w:t>
              </w:r>
            </w:ins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2089756B" w:rsidRPr="002171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User </w:t>
            </w:r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has entered into an agreement for occupation or use of the seabed upon which the </w:t>
            </w:r>
            <w:r w:rsidR="2089756B" w:rsidRPr="002171A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User's </w:t>
            </w:r>
            <w:r w:rsidR="2089756B" w:rsidRPr="002171A8">
              <w:rPr>
                <w:rFonts w:ascii="Arial" w:hAnsi="Arial" w:cs="Arial"/>
                <w:sz w:val="24"/>
                <w:szCs w:val="24"/>
              </w:rPr>
              <w:t xml:space="preserve">project </w:t>
            </w:r>
            <w:r w:rsidR="3AFB5FE4" w:rsidRPr="002171A8">
              <w:rPr>
                <w:rFonts w:ascii="Arial" w:hAnsi="Arial" w:cs="Arial"/>
                <w:sz w:val="24"/>
                <w:szCs w:val="24"/>
              </w:rPr>
              <w:t xml:space="preserve">(excluding any </w:t>
            </w:r>
            <w:r w:rsidR="3AFB5FE4" w:rsidRPr="00186F0A">
              <w:rPr>
                <w:rFonts w:ascii="Arial" w:hAnsi="Arial" w:cs="Arial"/>
                <w:b/>
                <w:bCs/>
                <w:sz w:val="24"/>
                <w:szCs w:val="24"/>
              </w:rPr>
              <w:t>OTSDUW</w:t>
            </w:r>
            <w:r w:rsidR="3AFB5FE4" w:rsidRPr="002171A8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="2089756B" w:rsidRPr="002171A8">
              <w:rPr>
                <w:rFonts w:ascii="Arial" w:hAnsi="Arial" w:cs="Arial"/>
                <w:sz w:val="24"/>
                <w:szCs w:val="24"/>
              </w:rPr>
              <w:t>is or will be located</w:t>
            </w:r>
            <w:ins w:id="8" w:author="Author">
              <w:r w:rsidR="00E17941">
                <w:rPr>
                  <w:rFonts w:ascii="Arial" w:hAnsi="Arial" w:cs="Arial"/>
                  <w:sz w:val="24"/>
                  <w:szCs w:val="24"/>
                </w:rPr>
                <w:t xml:space="preserve"> or</w:t>
              </w:r>
              <w:r w:rsidR="00A54981">
                <w:rPr>
                  <w:rFonts w:ascii="Arial" w:hAnsi="Arial" w:cs="Arial"/>
                  <w:sz w:val="24"/>
                  <w:szCs w:val="24"/>
                </w:rPr>
                <w:t xml:space="preserve"> (b)</w:t>
              </w:r>
              <w:r w:rsidR="00A72FC5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="00A54981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="00FA2654">
                <w:rPr>
                  <w:rFonts w:ascii="Arial" w:hAnsi="Arial" w:cs="Arial"/>
                  <w:sz w:val="24"/>
                  <w:szCs w:val="24"/>
                </w:rPr>
                <w:t xml:space="preserve">the </w:t>
              </w:r>
              <w:r w:rsidR="0031474A" w:rsidRPr="000A33EA">
                <w:rPr>
                  <w:rFonts w:ascii="Arial" w:hAnsi="Arial" w:cs="Arial"/>
                  <w:sz w:val="24"/>
                  <w:szCs w:val="24"/>
                </w:rPr>
                <w:t>requirements</w:t>
              </w:r>
              <w:r w:rsidR="0031474A" w:rsidRPr="00E17FEB">
                <w:rPr>
                  <w:rFonts w:ascii="Arial" w:hAnsi="Arial" w:cs="Arial"/>
                  <w:b/>
                  <w:bCs/>
                  <w:sz w:val="24"/>
                  <w:szCs w:val="24"/>
                </w:rPr>
                <w:t xml:space="preserve"> </w:t>
              </w:r>
              <w:r w:rsidR="0031474A" w:rsidRPr="000A33EA">
                <w:rPr>
                  <w:rFonts w:ascii="Arial" w:hAnsi="Arial" w:cs="Arial"/>
                  <w:sz w:val="24"/>
                  <w:szCs w:val="24"/>
                </w:rPr>
                <w:t>at</w:t>
              </w:r>
              <w:r w:rsidR="0031474A">
                <w:rPr>
                  <w:rFonts w:ascii="Arial" w:hAnsi="Arial" w:cs="Arial"/>
                  <w:b/>
                  <w:bCs/>
                  <w:sz w:val="24"/>
                  <w:szCs w:val="24"/>
                </w:rPr>
                <w:t xml:space="preserve"> </w:t>
              </w:r>
              <w:r w:rsidR="00FA2654">
                <w:rPr>
                  <w:rFonts w:ascii="Arial" w:hAnsi="Arial" w:cs="Arial"/>
                  <w:sz w:val="24"/>
                  <w:szCs w:val="24"/>
                </w:rPr>
                <w:t xml:space="preserve"> (ii) and (iii) above</w:t>
              </w:r>
              <w:r w:rsidR="00E17FEB">
                <w:rPr>
                  <w:rFonts w:ascii="Arial" w:hAnsi="Arial" w:cs="Arial"/>
                  <w:sz w:val="24"/>
                  <w:szCs w:val="24"/>
                </w:rPr>
                <w:t xml:space="preserve"> apply.</w:t>
              </w:r>
            </w:ins>
            <w:r w:rsidR="00022AA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19B70A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  <w:p w14:paraId="7FAE5E27" w14:textId="52684AA4" w:rsidR="00A1175B" w:rsidRPr="002171A8" w:rsidRDefault="762EDB9A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Nb the</w:t>
            </w:r>
            <w:r w:rsidR="1B30528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>obligation is to secure and evidence the land right</w:t>
            </w:r>
            <w:r w:rsidR="1B30528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1056A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for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site of the 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>installation e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>g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Power Station</w:t>
            </w:r>
            <w:r w:rsidR="00E94013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or demand site</w:t>
            </w:r>
            <w:r w:rsidR="6EE6F60E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0D11D2A" w:rsidRPr="002171A8">
              <w:rPr>
                <w:rFonts w:ascii="Arial" w:eastAsia="Times New Roman" w:hAnsi="Arial" w:cs="Times New Roman"/>
                <w:sz w:val="24"/>
                <w:szCs w:val="24"/>
              </w:rPr>
              <w:t>so the evidence</w:t>
            </w:r>
            <w:r w:rsidR="234FC6F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does not relate to rights e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234FC6F9" w:rsidRPr="002171A8">
              <w:rPr>
                <w:rFonts w:ascii="Arial" w:eastAsia="Times New Roman" w:hAnsi="Arial" w:cs="Times New Roman"/>
                <w:sz w:val="24"/>
                <w:szCs w:val="24"/>
              </w:rPr>
              <w:t>g</w:t>
            </w:r>
            <w:r w:rsidR="694F0C43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  <w:r w:rsidR="234FC6F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easements </w:t>
            </w:r>
            <w:r w:rsidR="6FDB09B6" w:rsidRPr="002171A8">
              <w:rPr>
                <w:rFonts w:ascii="Arial" w:eastAsia="Times New Roman" w:hAnsi="Arial" w:cs="Times New Roman"/>
                <w:sz w:val="24"/>
                <w:szCs w:val="24"/>
              </w:rPr>
              <w:t>associated with that site</w:t>
            </w:r>
            <w:r w:rsidR="016CC6C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or </w:t>
            </w:r>
            <w:r w:rsidR="016CC6C8" w:rsidRPr="00186F0A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OTSDUW</w:t>
            </w:r>
            <w:r w:rsidR="001778AF"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  <w:p w14:paraId="1E350B53" w14:textId="68C29630" w:rsidR="001778AF" w:rsidRPr="002171A8" w:rsidRDefault="001778AF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14:paraId="4281B176" w14:textId="29FE1FFA" w:rsidR="00A1175B" w:rsidRPr="002171A8" w:rsidRDefault="001778AF" w:rsidP="001778AF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2171A8">
              <w:rPr>
                <w:rFonts w:ascii="Arial" w:eastAsia="Arial" w:hAnsi="Arial" w:cs="Arial"/>
                <w:sz w:val="24"/>
                <w:szCs w:val="24"/>
              </w:rPr>
              <w:t>Compliance with this milestone is ongoing</w:t>
            </w:r>
            <w:ins w:id="9" w:author="Author">
              <w:r w:rsidR="00A32174">
                <w:rPr>
                  <w:rFonts w:ascii="Arial" w:eastAsia="Arial" w:hAnsi="Arial" w:cs="Arial"/>
                  <w:sz w:val="24"/>
                  <w:szCs w:val="24"/>
                </w:rPr>
                <w:t xml:space="preserve"> </w:t>
              </w:r>
              <w:r w:rsidR="00A32174" w:rsidRPr="008B4BF8">
                <w:rPr>
                  <w:rFonts w:ascii="Arial" w:eastAsia="Arial" w:hAnsi="Arial" w:cs="Arial"/>
                  <w:sz w:val="24"/>
                  <w:szCs w:val="24"/>
                </w:rPr>
                <w:t xml:space="preserve">and additionally measured against the requirements regarding the </w:t>
              </w:r>
              <w:r w:rsidR="00A32174" w:rsidRPr="008B4BF8">
                <w:rPr>
                  <w:rFonts w:ascii="Arial" w:eastAsia="Arial" w:hAnsi="Arial" w:cs="Arial"/>
                  <w:b/>
                  <w:bCs/>
                  <w:sz w:val="24"/>
                  <w:szCs w:val="24"/>
                </w:rPr>
                <w:t>Original Red Line Boundary</w:t>
              </w:r>
              <w:r w:rsidR="00A32174" w:rsidRPr="008B4BF8">
                <w:rPr>
                  <w:rFonts w:ascii="Arial" w:eastAsia="Arial" w:hAnsi="Arial" w:cs="Arial"/>
                  <w:sz w:val="24"/>
                  <w:szCs w:val="24"/>
                </w:rPr>
                <w:t xml:space="preserve"> as set out </w:t>
              </w:r>
              <w:r w:rsidR="00D9416D">
                <w:rPr>
                  <w:rFonts w:ascii="Arial" w:eastAsia="Arial" w:hAnsi="Arial" w:cs="Arial"/>
                  <w:sz w:val="24"/>
                  <w:szCs w:val="24"/>
                </w:rPr>
                <w:t>in Paragraph 16.4.</w:t>
              </w:r>
              <w:r w:rsidR="00E65602">
                <w:rPr>
                  <w:rFonts w:ascii="Arial" w:eastAsia="Arial" w:hAnsi="Arial" w:cs="Arial"/>
                  <w:sz w:val="24"/>
                  <w:szCs w:val="24"/>
                </w:rPr>
                <w:t xml:space="preserve">9.3 </w:t>
              </w:r>
              <w:r w:rsidR="00A32174" w:rsidRPr="008B4BF8">
                <w:rPr>
                  <w:rFonts w:ascii="Arial" w:eastAsia="Arial" w:hAnsi="Arial" w:cs="Arial"/>
                  <w:sz w:val="24"/>
                  <w:szCs w:val="24"/>
                </w:rPr>
                <w:t>below</w:t>
              </w:r>
            </w:ins>
            <w:r w:rsidRPr="008B4BF8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733D6353" w14:textId="1F9F6F68" w:rsidR="001778AF" w:rsidRPr="002171A8" w:rsidRDefault="001778AF" w:rsidP="001778AF">
            <w:pPr>
              <w:spacing w:after="0" w:line="240" w:lineRule="auto"/>
              <w:rPr>
                <w:rFonts w:ascii="Arial" w:eastAsia="Times New Roman" w:hAnsi="Arial" w:cs="Times New Roman"/>
                <w:strike/>
                <w:sz w:val="24"/>
                <w:szCs w:val="20"/>
              </w:rPr>
            </w:pPr>
          </w:p>
        </w:tc>
        <w:tc>
          <w:tcPr>
            <w:tcW w:w="3491" w:type="dxa"/>
            <w:shd w:val="clear" w:color="auto" w:fill="auto"/>
          </w:tcPr>
          <w:p w14:paraId="15184AE3" w14:textId="3FAEB2AC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See table </w:t>
            </w:r>
            <w:del w:id="10" w:author="Author">
              <w:r w:rsidRPr="002171A8" w:rsidDel="00D40C94">
                <w:rPr>
                  <w:rFonts w:ascii="Arial" w:eastAsia="Times New Roman" w:hAnsi="Arial" w:cs="Times New Roman"/>
                  <w:sz w:val="24"/>
                  <w:szCs w:val="20"/>
                </w:rPr>
                <w:delText>(varies with lead time)</w:delText>
              </w:r>
            </w:del>
          </w:p>
        </w:tc>
      </w:tr>
      <w:tr w:rsidR="002171A8" w:rsidRPr="002171A8" w14:paraId="5B0F186B" w14:textId="77777777" w:rsidTr="01679F7B">
        <w:tc>
          <w:tcPr>
            <w:tcW w:w="3465" w:type="dxa"/>
            <w:shd w:val="clear" w:color="auto" w:fill="auto"/>
          </w:tcPr>
          <w:p w14:paraId="1DAE93BF" w14:textId="3303063A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Milestone 4)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N/A for Transmission</w:t>
            </w:r>
          </w:p>
        </w:tc>
        <w:tc>
          <w:tcPr>
            <w:tcW w:w="3495" w:type="dxa"/>
            <w:shd w:val="clear" w:color="auto" w:fill="auto"/>
          </w:tcPr>
          <w:p w14:paraId="4D66B537" w14:textId="1BF9E7EE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milestone </w:t>
            </w:r>
            <w:r w:rsidR="61CA48D9" w:rsidRPr="002171A8">
              <w:rPr>
                <w:rFonts w:ascii="Arial" w:eastAsia="Times New Roman" w:hAnsi="Arial" w:cs="Times New Roman"/>
                <w:sz w:val="24"/>
                <w:szCs w:val="24"/>
              </w:rPr>
              <w:t>does not apply</w:t>
            </w:r>
            <w:r w:rsidR="3348CB3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for Transmission</w:t>
            </w:r>
          </w:p>
        </w:tc>
        <w:tc>
          <w:tcPr>
            <w:tcW w:w="3497" w:type="dxa"/>
            <w:shd w:val="clear" w:color="auto" w:fill="auto"/>
          </w:tcPr>
          <w:p w14:paraId="7842ECF9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Null</w:t>
            </w:r>
          </w:p>
        </w:tc>
        <w:tc>
          <w:tcPr>
            <w:tcW w:w="3491" w:type="dxa"/>
            <w:shd w:val="clear" w:color="auto" w:fill="auto"/>
          </w:tcPr>
          <w:p w14:paraId="3A89FF2C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Null</w:t>
            </w:r>
          </w:p>
        </w:tc>
      </w:tr>
      <w:tr w:rsidR="002171A8" w:rsidRPr="002171A8" w14:paraId="5E06D877" w14:textId="77777777" w:rsidTr="01679F7B">
        <w:tc>
          <w:tcPr>
            <w:tcW w:w="3465" w:type="dxa"/>
            <w:shd w:val="clear" w:color="auto" w:fill="auto"/>
          </w:tcPr>
          <w:p w14:paraId="6D28AE1D" w14:textId="30ACF661" w:rsidR="00A1175B" w:rsidRPr="002171A8" w:rsidRDefault="134E1FDD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Milestone 5)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Contestable Design Works Submission</w:t>
            </w:r>
            <w:r w:rsidR="00E428B3" w:rsidRPr="002171A8">
              <w:t xml:space="preserve"> </w:t>
            </w:r>
          </w:p>
        </w:tc>
        <w:tc>
          <w:tcPr>
            <w:tcW w:w="3495" w:type="dxa"/>
            <w:shd w:val="clear" w:color="auto" w:fill="auto"/>
          </w:tcPr>
          <w:p w14:paraId="4CAC884B" w14:textId="3F5475CB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milestone will apply where a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has gone down the contestable route for connection. </w:t>
            </w:r>
          </w:p>
        </w:tc>
        <w:tc>
          <w:tcPr>
            <w:tcW w:w="3497" w:type="dxa"/>
            <w:shd w:val="clear" w:color="auto" w:fill="auto"/>
          </w:tcPr>
          <w:p w14:paraId="7225FECA" w14:textId="77777777" w:rsidR="00DD1967" w:rsidRPr="002171A8" w:rsidRDefault="14263365" w:rsidP="0018345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2171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Written confirmation from the </w:t>
            </w:r>
            <w:r w:rsidRPr="002171A8">
              <w:rPr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Relevant Transmission Licensee</w:t>
            </w:r>
            <w:r w:rsidRPr="002171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 that design obligations as bilaterally agreed in a User-Self Build agreement have been received</w:t>
            </w:r>
            <w:r w:rsidR="001778AF" w:rsidRPr="002171A8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</w:t>
            </w:r>
          </w:p>
          <w:p w14:paraId="1310758C" w14:textId="2C632242" w:rsidR="001778AF" w:rsidRPr="002171A8" w:rsidRDefault="001778AF" w:rsidP="001834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491" w:type="dxa"/>
            <w:shd w:val="clear" w:color="auto" w:fill="auto"/>
          </w:tcPr>
          <w:p w14:paraId="797A25BE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7F87A91D" w14:textId="77777777" w:rsidTr="01679F7B">
        <w:tc>
          <w:tcPr>
            <w:tcW w:w="3465" w:type="dxa"/>
            <w:shd w:val="clear" w:color="auto" w:fill="auto"/>
          </w:tcPr>
          <w:p w14:paraId="47AB438B" w14:textId="0545DEF8" w:rsidR="00A1175B" w:rsidRPr="002171A8" w:rsidRDefault="71CC3C74" w:rsidP="391173C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Milestone 6)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Agree Construction </w:t>
            </w:r>
            <w:r w:rsidR="24475D69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P</w:t>
            </w:r>
            <w:r w:rsidR="79B148F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l</w:t>
            </w:r>
            <w:r w:rsidR="4746606F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an</w:t>
            </w:r>
          </w:p>
        </w:tc>
        <w:tc>
          <w:tcPr>
            <w:tcW w:w="3495" w:type="dxa"/>
            <w:shd w:val="clear" w:color="auto" w:fill="auto"/>
          </w:tcPr>
          <w:p w14:paraId="104AFE12" w14:textId="60A7CF70" w:rsidR="00A1175B" w:rsidRPr="002171A8" w:rsidRDefault="2770D138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must </w:t>
            </w:r>
            <w:r w:rsidR="62B8F56F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have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agree</w:t>
            </w:r>
            <w:r w:rsidR="62B8F56F" w:rsidRPr="002171A8">
              <w:rPr>
                <w:rFonts w:ascii="Arial" w:eastAsia="Times New Roman" w:hAnsi="Arial" w:cs="Times New Roman"/>
                <w:sz w:val="24"/>
                <w:szCs w:val="24"/>
              </w:rPr>
              <w:t>d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079C28C4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 </w:t>
            </w:r>
            <w:r w:rsidR="000C653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construction plan </w:t>
            </w:r>
            <w:r w:rsidR="079C28C4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for the detailed </w:t>
            </w:r>
            <w:r w:rsidR="079C28C4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 Works</w:t>
            </w:r>
            <w:r w:rsidR="079C28C4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with </w:t>
            </w:r>
            <w:r w:rsidR="5EA7E98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The Company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which demonstrates how they will </w:t>
            </w:r>
            <w:r w:rsidR="0AA2DB6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be progressing the </w:t>
            </w:r>
            <w:r w:rsidR="0AA2DB68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 Works</w:t>
            </w:r>
            <w:r w:rsidR="0AA2DB6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to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achieve the </w:t>
            </w:r>
            <w:r w:rsidR="55C6F355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</w:t>
            </w:r>
            <w:r w:rsidR="79BC6BA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ompletion </w:t>
            </w:r>
            <w:r w:rsidR="23D47A37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D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ate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497" w:type="dxa"/>
            <w:shd w:val="clear" w:color="auto" w:fill="auto"/>
          </w:tcPr>
          <w:p w14:paraId="2801B276" w14:textId="20CDE9C2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’s </w:t>
            </w:r>
            <w:r w:rsidR="00E87E29" w:rsidRPr="002171A8">
              <w:rPr>
                <w:rFonts w:ascii="Arial" w:eastAsia="Times New Roman" w:hAnsi="Arial" w:cs="Times New Roman"/>
                <w:sz w:val="24"/>
                <w:szCs w:val="24"/>
              </w:rPr>
              <w:t>construction plan</w:t>
            </w:r>
            <w:r w:rsidR="79EC817F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shall demonstrate how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will be ready for the </w:t>
            </w:r>
            <w:r w:rsidR="71738E7B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ommissioning </w:t>
            </w:r>
            <w:r w:rsidR="21DBEBDE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P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rogramme</w:t>
            </w:r>
            <w:r w:rsidR="4880F32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Commencement Date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and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Completion Date. </w:t>
            </w:r>
          </w:p>
          <w:p w14:paraId="64281C00" w14:textId="2DD9E0BD" w:rsidR="00A1175B" w:rsidRPr="002171A8" w:rsidRDefault="5AC3D6E9" w:rsidP="391173C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must include a detailed programme for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User’s </w:t>
            </w:r>
            <w:r w:rsidR="03D8DE5F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W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orks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with a fixed start and end date as agreed with the </w:t>
            </w:r>
            <w:r w:rsidR="18918423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Relevant Transmission Licensee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, and be </w:t>
            </w:r>
            <w:r w:rsidR="03B3561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 programme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aligned with </w:t>
            </w:r>
            <w:r w:rsidR="140D88DA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the </w:t>
            </w:r>
            <w:r w:rsidR="1E71C31C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Commission</w:t>
            </w:r>
            <w:r w:rsidR="00E56B51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in</w:t>
            </w:r>
            <w:r w:rsidR="1E71C31C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g Programme Commencement Date</w:t>
            </w:r>
            <w:r w:rsidR="1E71C31C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and </w:t>
            </w:r>
            <w:r w:rsidR="140D88D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Completion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Date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</w:tc>
        <w:tc>
          <w:tcPr>
            <w:tcW w:w="3491" w:type="dxa"/>
            <w:shd w:val="clear" w:color="auto" w:fill="auto"/>
          </w:tcPr>
          <w:p w14:paraId="71C7229C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2C3CA902" w14:textId="77777777" w:rsidTr="01679F7B">
        <w:tc>
          <w:tcPr>
            <w:tcW w:w="3465" w:type="dxa"/>
            <w:shd w:val="clear" w:color="auto" w:fill="auto"/>
          </w:tcPr>
          <w:p w14:paraId="126FB3DA" w14:textId="1D2FA513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 7</w:t>
            </w:r>
            <w:r w:rsidR="00183455" w:rsidRPr="002171A8">
              <w:rPr>
                <w:rFonts w:ascii="Arial" w:eastAsia="Times New Roman" w:hAnsi="Arial" w:cs="Times New Roman"/>
                <w:sz w:val="24"/>
                <w:szCs w:val="20"/>
              </w:rPr>
              <w:t>)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Project Commitment</w:t>
            </w:r>
          </w:p>
        </w:tc>
        <w:tc>
          <w:tcPr>
            <w:tcW w:w="3495" w:type="dxa"/>
            <w:shd w:val="clear" w:color="auto" w:fill="auto"/>
          </w:tcPr>
          <w:p w14:paraId="62535E7A" w14:textId="31AFCF70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This milestone demonstrates that the project has the necessary commitment or backing for it to proceed. </w:t>
            </w:r>
          </w:p>
          <w:p w14:paraId="335C5593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3497" w:type="dxa"/>
            <w:shd w:val="clear" w:color="auto" w:fill="auto"/>
          </w:tcPr>
          <w:p w14:paraId="784BA76A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One of the following:</w:t>
            </w:r>
          </w:p>
          <w:p w14:paraId="0962847F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• Binding contract issued by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 xml:space="preserve">User 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for main plant equipment; or</w:t>
            </w:r>
          </w:p>
          <w:p w14:paraId="2381C0B3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• Capital contribution payments made to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The Company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in advance of connection; or</w:t>
            </w:r>
          </w:p>
          <w:p w14:paraId="43CA4E39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• A decision paper from a formal, </w:t>
            </w:r>
            <w:proofErr w:type="spellStart"/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minuted</w:t>
            </w:r>
            <w:proofErr w:type="spellEnd"/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meeting of the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User</w:t>
            </w:r>
            <w:r w:rsidRPr="00186F0A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’s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board of directors evidencing Final Investment Decision (FID); or</w:t>
            </w:r>
          </w:p>
          <w:p w14:paraId="4327A737" w14:textId="0BC46E0F" w:rsidR="00A1175B" w:rsidRPr="002171A8" w:rsidRDefault="71CC3C7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• award of a</w:t>
            </w:r>
            <w:r w:rsidR="00E56B5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governmental or regulatory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subsidy</w:t>
            </w:r>
            <w:r w:rsidR="00E56B5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which provides financial support or incentive to the </w:t>
            </w:r>
            <w:r w:rsidR="00E56B51" w:rsidRPr="00186F0A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="00E56B5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project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</w:tc>
        <w:tc>
          <w:tcPr>
            <w:tcW w:w="3491" w:type="dxa"/>
            <w:shd w:val="clear" w:color="auto" w:fill="auto"/>
          </w:tcPr>
          <w:p w14:paraId="6346BFE5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  <w:tr w:rsidR="002171A8" w:rsidRPr="002171A8" w14:paraId="70799EC7" w14:textId="77777777" w:rsidTr="01679F7B">
        <w:tc>
          <w:tcPr>
            <w:tcW w:w="3465" w:type="dxa"/>
            <w:shd w:val="clear" w:color="auto" w:fill="auto"/>
          </w:tcPr>
          <w:p w14:paraId="2E2C6C06" w14:textId="2B3B72D3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Milestone 8</w:t>
            </w:r>
            <w:r w:rsidR="00F874E0" w:rsidRPr="002171A8">
              <w:rPr>
                <w:rFonts w:ascii="Arial" w:eastAsia="Times New Roman" w:hAnsi="Arial" w:cs="Times New Roman"/>
                <w:sz w:val="24"/>
                <w:szCs w:val="20"/>
              </w:rPr>
              <w:t>)</w:t>
            </w: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0"/>
              </w:rPr>
              <w:t>Project Construction</w:t>
            </w:r>
          </w:p>
        </w:tc>
        <w:tc>
          <w:tcPr>
            <w:tcW w:w="3495" w:type="dxa"/>
            <w:shd w:val="clear" w:color="auto" w:fill="auto"/>
          </w:tcPr>
          <w:p w14:paraId="163B0AC1" w14:textId="17980428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Project construction is the project phase</w:t>
            </w:r>
            <w:r w:rsidR="001DBF0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proofErr w:type="spellStart"/>
            <w:r w:rsidR="001DBF08" w:rsidRPr="002171A8">
              <w:rPr>
                <w:rFonts w:ascii="Arial" w:eastAsia="Times New Roman" w:hAnsi="Arial" w:cs="Times New Roman"/>
                <w:sz w:val="24"/>
                <w:szCs w:val="24"/>
              </w:rPr>
              <w:t>ie</w:t>
            </w:r>
            <w:proofErr w:type="spellEnd"/>
            <w:r w:rsidR="001DBF08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the period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from when a 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begins the site works to carry out construction of its project until completion of the </w:t>
            </w:r>
            <w:r w:rsidR="3AB82532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</w:t>
            </w:r>
            <w:r w:rsidR="7D4FF589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W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orks</w:t>
            </w:r>
          </w:p>
        </w:tc>
        <w:tc>
          <w:tcPr>
            <w:tcW w:w="3497" w:type="dxa"/>
            <w:shd w:val="clear" w:color="auto" w:fill="auto"/>
          </w:tcPr>
          <w:p w14:paraId="6FA9EDC2" w14:textId="15C575FD" w:rsidR="00A1175B" w:rsidRPr="002171A8" w:rsidRDefault="38842193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Commence construction according to </w:t>
            </w:r>
            <w:r w:rsidR="553D754C" w:rsidRPr="002171A8">
              <w:rPr>
                <w:rFonts w:ascii="Arial" w:eastAsia="Times New Roman" w:hAnsi="Arial" w:cs="Times New Roman"/>
                <w:sz w:val="24"/>
                <w:szCs w:val="24"/>
              </w:rPr>
              <w:t>the</w:t>
            </w:r>
            <w:r w:rsidR="00E87E2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construction plan </w:t>
            </w:r>
            <w:r w:rsidR="00CD3729" w:rsidRPr="002171A8">
              <w:rPr>
                <w:rFonts w:ascii="Arial" w:eastAsia="Times New Roman" w:hAnsi="Arial" w:cs="Times New Roman"/>
                <w:sz w:val="24"/>
                <w:szCs w:val="24"/>
              </w:rPr>
              <w:t>agreed under Milestone 6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.</w:t>
            </w:r>
          </w:p>
          <w:p w14:paraId="290CE027" w14:textId="77777777" w:rsidR="009836B9" w:rsidRPr="002171A8" w:rsidRDefault="009836B9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</w:p>
          <w:p w14:paraId="72185811" w14:textId="1A6563C3" w:rsidR="00A1175B" w:rsidRPr="002171A8" w:rsidRDefault="1DF6A884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Evidence for meeting this milestone will be a l</w:t>
            </w:r>
            <w:r w:rsidR="5FF96C7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etter from the </w:t>
            </w:r>
            <w:r w:rsidR="4952DA67" w:rsidRPr="00186F0A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User’s</w:t>
            </w:r>
            <w:r w:rsidR="4952DA67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 </w:t>
            </w:r>
            <w:r w:rsidR="5FF96C7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board of directors </w:t>
            </w:r>
            <w:r w:rsidR="36DB2383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or equivalent </w:t>
            </w:r>
            <w:r w:rsidR="5FF96C79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to state construction has commenced. </w:t>
            </w:r>
          </w:p>
        </w:tc>
        <w:tc>
          <w:tcPr>
            <w:tcW w:w="3491" w:type="dxa"/>
            <w:shd w:val="clear" w:color="auto" w:fill="auto"/>
          </w:tcPr>
          <w:p w14:paraId="2AF768BB" w14:textId="77777777" w:rsidR="00A1175B" w:rsidRPr="002171A8" w:rsidRDefault="00A1175B" w:rsidP="00183455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0"/>
              </w:rPr>
              <w:t>See table (varies with lead time)</w:t>
            </w:r>
          </w:p>
        </w:tc>
      </w:tr>
    </w:tbl>
    <w:p w14:paraId="64DC3D81" w14:textId="2EDF58F3" w:rsidR="009B57A0" w:rsidRPr="002171A8" w:rsidRDefault="635F9FE2" w:rsidP="009125D3">
      <w:pPr>
        <w:keepNext/>
        <w:spacing w:before="240" w:after="240" w:line="240" w:lineRule="auto"/>
        <w:ind w:left="720"/>
        <w:outlineLvl w:val="1"/>
        <w:rPr>
          <w:rFonts w:ascii="Arial" w:eastAsia="Times New Roman" w:hAnsi="Arial" w:cs="Times New Roman"/>
          <w:sz w:val="24"/>
          <w:szCs w:val="24"/>
        </w:rPr>
      </w:pPr>
      <w:r w:rsidRPr="7F478F71">
        <w:rPr>
          <w:rFonts w:ascii="Arial" w:eastAsia="Times New Roman" w:hAnsi="Arial" w:cs="Times New Roman"/>
          <w:sz w:val="24"/>
          <w:szCs w:val="24"/>
        </w:rPr>
        <w:t xml:space="preserve">The date by which a </w:t>
      </w:r>
      <w:r w:rsidR="42AEE5F3" w:rsidRPr="7F478F71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r w:rsidR="685719E8" w:rsidRPr="7F478F71">
        <w:rPr>
          <w:rFonts w:ascii="Arial" w:eastAsia="Times New Roman" w:hAnsi="Arial" w:cs="Times New Roman"/>
          <w:b/>
          <w:bCs/>
          <w:sz w:val="24"/>
          <w:szCs w:val="24"/>
        </w:rPr>
        <w:t xml:space="preserve">Progression </w:t>
      </w:r>
      <w:r w:rsidRPr="7F478F71">
        <w:rPr>
          <w:rFonts w:ascii="Arial" w:eastAsia="Times New Roman" w:hAnsi="Arial" w:cs="Times New Roman"/>
          <w:b/>
          <w:bCs/>
          <w:sz w:val="24"/>
          <w:szCs w:val="24"/>
        </w:rPr>
        <w:t>Milestone</w:t>
      </w:r>
      <w:r w:rsidRPr="7F478F71">
        <w:rPr>
          <w:rFonts w:ascii="Arial" w:eastAsia="Times New Roman" w:hAnsi="Arial" w:cs="Times New Roman"/>
          <w:sz w:val="24"/>
          <w:szCs w:val="24"/>
        </w:rPr>
        <w:t xml:space="preserve"> </w:t>
      </w:r>
      <w:proofErr w:type="gramStart"/>
      <w:r w:rsidRPr="7F478F71">
        <w:rPr>
          <w:rFonts w:ascii="Arial" w:eastAsia="Times New Roman" w:hAnsi="Arial" w:cs="Times New Roman"/>
          <w:sz w:val="24"/>
          <w:szCs w:val="24"/>
        </w:rPr>
        <w:t>has to</w:t>
      </w:r>
      <w:proofErr w:type="gramEnd"/>
      <w:r w:rsidRPr="7F478F71">
        <w:rPr>
          <w:rFonts w:ascii="Arial" w:eastAsia="Times New Roman" w:hAnsi="Arial" w:cs="Times New Roman"/>
          <w:sz w:val="24"/>
          <w:szCs w:val="24"/>
        </w:rPr>
        <w:t xml:space="preserve"> be achieved is derived from the following Table</w:t>
      </w:r>
      <w:r w:rsidR="57EB1717" w:rsidRPr="7F478F71">
        <w:rPr>
          <w:rFonts w:ascii="Arial" w:eastAsia="Times New Roman" w:hAnsi="Arial" w:cs="Times New Roman"/>
          <w:sz w:val="24"/>
          <w:szCs w:val="24"/>
        </w:rPr>
        <w:t>s</w:t>
      </w:r>
      <w:r w:rsidRPr="7F478F71">
        <w:rPr>
          <w:rFonts w:ascii="Arial" w:eastAsia="Times New Roman" w:hAnsi="Arial" w:cs="Times New Roman"/>
          <w:sz w:val="24"/>
          <w:szCs w:val="24"/>
        </w:rPr>
        <w:t xml:space="preserve"> working </w:t>
      </w:r>
      <w:ins w:id="11" w:author="Author">
        <w:r w:rsidR="00015DCB" w:rsidRPr="7F478F71">
          <w:rPr>
            <w:rFonts w:ascii="Arial" w:eastAsia="Times New Roman" w:hAnsi="Arial" w:cs="Times New Roman"/>
            <w:sz w:val="24"/>
            <w:szCs w:val="24"/>
          </w:rPr>
          <w:t xml:space="preserve">(except in the case of </w:t>
        </w:r>
        <w:r w:rsidR="00015DCB" w:rsidRPr="7F478F71">
          <w:rPr>
            <w:rFonts w:ascii="Arial" w:eastAsia="Times New Roman" w:hAnsi="Arial" w:cs="Times New Roman"/>
            <w:b/>
            <w:bCs/>
            <w:sz w:val="24"/>
            <w:szCs w:val="24"/>
          </w:rPr>
          <w:t>Conditional Progression Milestone</w:t>
        </w:r>
        <w:r w:rsidR="00015DCB" w:rsidRPr="7F478F71">
          <w:rPr>
            <w:rFonts w:ascii="Arial" w:eastAsia="Times New Roman" w:hAnsi="Arial" w:cs="Times New Roman"/>
            <w:sz w:val="24"/>
            <w:szCs w:val="24"/>
          </w:rPr>
          <w:t xml:space="preserve"> M1) </w:t>
        </w:r>
      </w:ins>
      <w:r w:rsidRPr="7F478F71">
        <w:rPr>
          <w:rFonts w:ascii="Arial" w:eastAsia="Times New Roman" w:hAnsi="Arial" w:cs="Times New Roman"/>
          <w:sz w:val="24"/>
          <w:szCs w:val="24"/>
        </w:rPr>
        <w:t xml:space="preserve">backwards from the </w:t>
      </w:r>
      <w:r w:rsidR="2A7A20C7" w:rsidRPr="7F478F71">
        <w:rPr>
          <w:rFonts w:ascii="Arial" w:eastAsia="Times New Roman" w:hAnsi="Arial" w:cs="Times New Roman"/>
          <w:b/>
          <w:bCs/>
          <w:sz w:val="24"/>
          <w:szCs w:val="24"/>
        </w:rPr>
        <w:t xml:space="preserve">Completion </w:t>
      </w:r>
      <w:r w:rsidRPr="7F478F71">
        <w:rPr>
          <w:rFonts w:ascii="Arial" w:eastAsia="Times New Roman" w:hAnsi="Arial" w:cs="Times New Roman"/>
          <w:b/>
          <w:bCs/>
          <w:sz w:val="24"/>
          <w:szCs w:val="24"/>
        </w:rPr>
        <w:t>Date</w:t>
      </w:r>
      <w:r w:rsidR="39C0311E" w:rsidRPr="7F478F71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39C0311E" w:rsidRPr="7F478F71">
        <w:rPr>
          <w:rFonts w:ascii="Arial" w:eastAsia="Times New Roman" w:hAnsi="Arial" w:cs="Times New Roman"/>
          <w:sz w:val="24"/>
          <w:szCs w:val="24"/>
        </w:rPr>
        <w:t>(or where staged, rel</w:t>
      </w:r>
      <w:r w:rsidR="5DAB1824" w:rsidRPr="7F478F71">
        <w:rPr>
          <w:rFonts w:ascii="Arial" w:eastAsia="Times New Roman" w:hAnsi="Arial" w:cs="Times New Roman"/>
          <w:sz w:val="24"/>
          <w:szCs w:val="24"/>
        </w:rPr>
        <w:t>e</w:t>
      </w:r>
      <w:r w:rsidR="39C0311E" w:rsidRPr="7F478F71">
        <w:rPr>
          <w:rFonts w:ascii="Arial" w:eastAsia="Times New Roman" w:hAnsi="Arial" w:cs="Times New Roman"/>
          <w:sz w:val="24"/>
          <w:szCs w:val="24"/>
        </w:rPr>
        <w:t>v</w:t>
      </w:r>
      <w:r w:rsidR="6506F4C5" w:rsidRPr="7F478F71">
        <w:rPr>
          <w:rFonts w:ascii="Arial" w:eastAsia="Times New Roman" w:hAnsi="Arial" w:cs="Times New Roman"/>
          <w:sz w:val="24"/>
          <w:szCs w:val="24"/>
        </w:rPr>
        <w:t>a</w:t>
      </w:r>
      <w:r w:rsidR="39C0311E" w:rsidRPr="7F478F71">
        <w:rPr>
          <w:rFonts w:ascii="Arial" w:eastAsia="Times New Roman" w:hAnsi="Arial" w:cs="Times New Roman"/>
          <w:sz w:val="24"/>
          <w:szCs w:val="24"/>
        </w:rPr>
        <w:t xml:space="preserve">nt </w:t>
      </w:r>
      <w:r w:rsidR="39C0311E" w:rsidRPr="7F478F71">
        <w:rPr>
          <w:rFonts w:ascii="Arial" w:eastAsia="Times New Roman" w:hAnsi="Arial" w:cs="Times New Roman"/>
          <w:b/>
          <w:bCs/>
          <w:sz w:val="24"/>
          <w:szCs w:val="24"/>
        </w:rPr>
        <w:t>Completion Date</w:t>
      </w:r>
      <w:r w:rsidR="39C0311E" w:rsidRPr="7F478F71">
        <w:rPr>
          <w:rFonts w:ascii="Arial" w:eastAsia="Times New Roman" w:hAnsi="Arial" w:cs="Times New Roman"/>
          <w:sz w:val="24"/>
          <w:szCs w:val="24"/>
        </w:rPr>
        <w:t xml:space="preserve">) </w:t>
      </w:r>
      <w:r w:rsidR="685719E8" w:rsidRPr="7F478F71">
        <w:rPr>
          <w:rFonts w:ascii="Arial" w:eastAsia="Times New Roman" w:hAnsi="Arial" w:cs="Times New Roman"/>
          <w:sz w:val="24"/>
          <w:szCs w:val="24"/>
        </w:rPr>
        <w:t xml:space="preserve">in </w:t>
      </w:r>
      <w:r w:rsidR="3E4CF5A2" w:rsidRPr="7F478F71">
        <w:rPr>
          <w:rFonts w:ascii="Arial" w:eastAsia="Times New Roman" w:hAnsi="Arial" w:cs="Times New Roman"/>
          <w:sz w:val="24"/>
          <w:szCs w:val="24"/>
        </w:rPr>
        <w:t xml:space="preserve">a </w:t>
      </w:r>
      <w:r w:rsidR="3E4CF5A2" w:rsidRPr="7F478F71">
        <w:rPr>
          <w:rFonts w:ascii="Arial" w:eastAsia="Times New Roman" w:hAnsi="Arial" w:cs="Times New Roman"/>
          <w:b/>
          <w:bCs/>
          <w:sz w:val="24"/>
          <w:szCs w:val="24"/>
        </w:rPr>
        <w:t>Connection Offer</w:t>
      </w:r>
      <w:r w:rsidR="3E4CF5A2" w:rsidRPr="7F478F71">
        <w:rPr>
          <w:rFonts w:ascii="Arial" w:eastAsia="Times New Roman" w:hAnsi="Arial" w:cs="Times New Roman"/>
          <w:sz w:val="24"/>
          <w:szCs w:val="24"/>
        </w:rPr>
        <w:t xml:space="preserve"> </w:t>
      </w:r>
      <w:r w:rsidR="3E4A8A67" w:rsidRPr="7F478F71">
        <w:rPr>
          <w:rFonts w:ascii="Arial" w:eastAsia="Times New Roman" w:hAnsi="Arial" w:cs="Times New Roman"/>
          <w:sz w:val="24"/>
          <w:szCs w:val="24"/>
        </w:rPr>
        <w:t xml:space="preserve">to the date </w:t>
      </w:r>
      <w:r w:rsidR="3E4CF5A2" w:rsidRPr="7F478F71">
        <w:rPr>
          <w:rFonts w:ascii="Arial" w:eastAsia="Times New Roman" w:hAnsi="Arial" w:cs="Times New Roman"/>
          <w:sz w:val="24"/>
          <w:szCs w:val="24"/>
        </w:rPr>
        <w:t xml:space="preserve">on which </w:t>
      </w:r>
      <w:r w:rsidR="3E4A8A67" w:rsidRPr="7F478F71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3E4CF5A2" w:rsidRPr="7F478F71">
        <w:rPr>
          <w:rFonts w:ascii="Arial" w:eastAsia="Times New Roman" w:hAnsi="Arial" w:cs="Times New Roman"/>
          <w:b/>
          <w:bCs/>
          <w:sz w:val="24"/>
          <w:szCs w:val="24"/>
        </w:rPr>
        <w:t>Connection O</w:t>
      </w:r>
      <w:r w:rsidR="3E4A8A67" w:rsidRPr="7F478F71">
        <w:rPr>
          <w:rFonts w:ascii="Arial" w:eastAsia="Times New Roman" w:hAnsi="Arial" w:cs="Times New Roman"/>
          <w:b/>
          <w:bCs/>
          <w:sz w:val="24"/>
          <w:szCs w:val="24"/>
        </w:rPr>
        <w:t>ffer</w:t>
      </w:r>
      <w:r w:rsidR="5EA8DAB4" w:rsidRPr="7F478F71">
        <w:rPr>
          <w:rFonts w:ascii="Arial" w:eastAsia="Times New Roman" w:hAnsi="Arial" w:cs="Times New Roman"/>
          <w:sz w:val="24"/>
          <w:szCs w:val="24"/>
        </w:rPr>
        <w:t xml:space="preserve"> </w:t>
      </w:r>
      <w:r w:rsidR="3E4CF5A2" w:rsidRPr="7F478F71">
        <w:rPr>
          <w:rFonts w:ascii="Arial" w:eastAsia="Times New Roman" w:hAnsi="Arial" w:cs="Times New Roman"/>
          <w:sz w:val="24"/>
          <w:szCs w:val="24"/>
        </w:rPr>
        <w:t xml:space="preserve">is made </w:t>
      </w:r>
      <w:r w:rsidR="5EA8DAB4" w:rsidRPr="7F478F71">
        <w:rPr>
          <w:rFonts w:ascii="Arial" w:eastAsia="Times New Roman" w:hAnsi="Arial" w:cs="Times New Roman"/>
          <w:sz w:val="24"/>
          <w:szCs w:val="24"/>
        </w:rPr>
        <w:t xml:space="preserve">by </w:t>
      </w:r>
      <w:r w:rsidR="5EA8DAB4" w:rsidRPr="7F478F71">
        <w:rPr>
          <w:rFonts w:ascii="Arial" w:eastAsia="Times New Roman" w:hAnsi="Arial" w:cs="Times New Roman"/>
          <w:b/>
          <w:bCs/>
          <w:sz w:val="24"/>
          <w:szCs w:val="24"/>
        </w:rPr>
        <w:t xml:space="preserve">The </w:t>
      </w:r>
      <w:r w:rsidR="47D5962E" w:rsidRPr="7F478F71">
        <w:rPr>
          <w:rFonts w:ascii="Arial" w:eastAsia="Times New Roman" w:hAnsi="Arial" w:cs="Times New Roman"/>
          <w:b/>
          <w:bCs/>
          <w:sz w:val="24"/>
          <w:szCs w:val="24"/>
        </w:rPr>
        <w:t>C</w:t>
      </w:r>
      <w:r w:rsidR="5EA8DAB4" w:rsidRPr="7F478F71">
        <w:rPr>
          <w:rFonts w:ascii="Arial" w:eastAsia="Times New Roman" w:hAnsi="Arial" w:cs="Times New Roman"/>
          <w:b/>
          <w:bCs/>
          <w:sz w:val="24"/>
          <w:szCs w:val="24"/>
        </w:rPr>
        <w:t>ompany</w:t>
      </w:r>
      <w:r w:rsidR="5EA8DAB4" w:rsidRPr="7F478F71">
        <w:rPr>
          <w:rFonts w:ascii="Arial" w:eastAsia="Times New Roman" w:hAnsi="Arial" w:cs="Times New Roman"/>
          <w:sz w:val="24"/>
          <w:szCs w:val="24"/>
        </w:rPr>
        <w:t xml:space="preserve"> to the </w:t>
      </w:r>
      <w:r w:rsidR="5EA8DAB4" w:rsidRPr="7F478F71">
        <w:rPr>
          <w:rFonts w:ascii="Arial" w:eastAsia="Times New Roman" w:hAnsi="Arial" w:cs="Times New Roman"/>
          <w:b/>
          <w:bCs/>
          <w:sz w:val="24"/>
          <w:szCs w:val="24"/>
        </w:rPr>
        <w:t>Us</w:t>
      </w:r>
      <w:r w:rsidR="47D5962E" w:rsidRPr="7F478F71">
        <w:rPr>
          <w:rFonts w:ascii="Arial" w:eastAsia="Times New Roman" w:hAnsi="Arial" w:cs="Times New Roman"/>
          <w:b/>
          <w:bCs/>
          <w:sz w:val="24"/>
          <w:szCs w:val="24"/>
        </w:rPr>
        <w:t>er</w:t>
      </w:r>
      <w:r w:rsidR="3E4A8A67" w:rsidRPr="7F478F71">
        <w:rPr>
          <w:rFonts w:ascii="Arial" w:eastAsia="Times New Roman" w:hAnsi="Arial" w:cs="Times New Roman"/>
          <w:sz w:val="24"/>
          <w:szCs w:val="24"/>
        </w:rPr>
        <w:t>.</w:t>
      </w:r>
      <w:r w:rsidR="57EB1717" w:rsidRPr="7F478F71">
        <w:rPr>
          <w:rFonts w:ascii="Arial" w:eastAsia="Times New Roman" w:hAnsi="Arial" w:cs="Times New Roman"/>
          <w:sz w:val="24"/>
          <w:szCs w:val="24"/>
        </w:rPr>
        <w:t xml:space="preserve"> </w:t>
      </w:r>
      <w:ins w:id="12" w:author="Author">
        <w:r w:rsidR="0065153C" w:rsidRPr="7F478F71">
          <w:rPr>
            <w:rFonts w:ascii="Arial" w:eastAsia="Times New Roman" w:hAnsi="Arial" w:cs="Times New Roman"/>
            <w:sz w:val="24"/>
            <w:szCs w:val="24"/>
          </w:rPr>
          <w:t xml:space="preserve">The date by which </w:t>
        </w:r>
        <w:r w:rsidR="0065153C" w:rsidRPr="7F478F71">
          <w:rPr>
            <w:rFonts w:ascii="Arial" w:eastAsia="Times New Roman" w:hAnsi="Arial" w:cs="Times New Roman"/>
            <w:b/>
            <w:bCs/>
            <w:sz w:val="24"/>
            <w:szCs w:val="24"/>
          </w:rPr>
          <w:t>Conditional Progression Milestone</w:t>
        </w:r>
        <w:r w:rsidR="0065153C" w:rsidRPr="7F478F71">
          <w:rPr>
            <w:rFonts w:ascii="Arial" w:eastAsia="Times New Roman" w:hAnsi="Arial" w:cs="Times New Roman"/>
            <w:sz w:val="24"/>
            <w:szCs w:val="24"/>
          </w:rPr>
          <w:t xml:space="preserve"> M1 </w:t>
        </w:r>
        <w:proofErr w:type="gramStart"/>
        <w:r w:rsidR="0065153C" w:rsidRPr="7F478F71">
          <w:rPr>
            <w:rFonts w:ascii="Arial" w:eastAsia="Times New Roman" w:hAnsi="Arial" w:cs="Times New Roman"/>
            <w:sz w:val="24"/>
            <w:szCs w:val="24"/>
          </w:rPr>
          <w:t>has to</w:t>
        </w:r>
        <w:proofErr w:type="gramEnd"/>
        <w:r w:rsidR="0065153C" w:rsidRPr="7F478F71">
          <w:rPr>
            <w:rFonts w:ascii="Arial" w:eastAsia="Times New Roman" w:hAnsi="Arial" w:cs="Times New Roman"/>
            <w:sz w:val="24"/>
            <w:szCs w:val="24"/>
          </w:rPr>
          <w:t xml:space="preserve"> be achieved is derived from the following Table based on the earlier of two dates as set out in that Table.</w:t>
        </w:r>
      </w:ins>
    </w:p>
    <w:p w14:paraId="0CDB7D2E" w14:textId="6C28D4CC" w:rsidR="009B57A0" w:rsidRPr="002171A8" w:rsidRDefault="009B57A0" w:rsidP="16D15CC4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068FCEA0" w14:textId="3A57D2C0" w:rsidR="009B57A0" w:rsidRPr="002171A8" w:rsidRDefault="6B2B6DD3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7CBC3FE2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Progression Milestones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18C809C1" w:rsidRPr="002171A8">
        <w:rPr>
          <w:rFonts w:ascii="Arial" w:eastAsia="Times New Roman" w:hAnsi="Arial" w:cs="Times New Roman"/>
          <w:sz w:val="24"/>
          <w:szCs w:val="24"/>
        </w:rPr>
        <w:t xml:space="preserve">are categorised as </w:t>
      </w:r>
      <w:r w:rsidR="18C809C1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Milestones</w:t>
      </w:r>
      <w:r w:rsidR="18C809C1" w:rsidRPr="002171A8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18C809C1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Construction Progression Milestones. </w:t>
      </w:r>
      <w:r w:rsidR="18C809C1" w:rsidRPr="002171A8">
        <w:rPr>
          <w:rFonts w:ascii="Arial" w:eastAsia="Times New Roman" w:hAnsi="Arial" w:cs="Times New Roman"/>
          <w:sz w:val="24"/>
          <w:szCs w:val="24"/>
        </w:rPr>
        <w:t xml:space="preserve">Different </w:t>
      </w:r>
      <w:r w:rsidR="5A0133F3" w:rsidRPr="002171A8">
        <w:rPr>
          <w:rFonts w:ascii="Arial" w:eastAsia="Times New Roman" w:hAnsi="Arial" w:cs="Times New Roman"/>
          <w:sz w:val="24"/>
          <w:szCs w:val="24"/>
        </w:rPr>
        <w:t xml:space="preserve">rights and obligations on </w:t>
      </w:r>
      <w:r w:rsidR="5A0133F3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5A0133F3" w:rsidRPr="002171A8">
        <w:rPr>
          <w:rFonts w:ascii="Arial" w:eastAsia="Times New Roman" w:hAnsi="Arial" w:cs="Times New Roman"/>
          <w:sz w:val="24"/>
          <w:szCs w:val="24"/>
        </w:rPr>
        <w:t xml:space="preserve"> to terminate the </w:t>
      </w:r>
      <w:r w:rsidR="5A0133F3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 Construction Agreement</w:t>
      </w:r>
      <w:r w:rsidR="5A0133F3" w:rsidRPr="002171A8">
        <w:rPr>
          <w:rFonts w:ascii="Arial" w:eastAsia="Times New Roman" w:hAnsi="Arial" w:cs="Times New Roman"/>
          <w:sz w:val="24"/>
          <w:szCs w:val="24"/>
        </w:rPr>
        <w:t xml:space="preserve"> apply for each of these categories</w:t>
      </w:r>
      <w:r w:rsidR="430C5378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42B293A2" w14:textId="2197C5CD" w:rsidR="16D15CC4" w:rsidRPr="002171A8" w:rsidRDefault="16D15CC4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2BAE7D6A" w14:textId="3C12A6BD" w:rsidR="45D4BBCD" w:rsidRPr="002171A8" w:rsidRDefault="47D51B0D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As noted above c</w:t>
      </w:r>
      <w:r w:rsidR="160A4CE0" w:rsidRPr="002171A8">
        <w:rPr>
          <w:rFonts w:ascii="Arial" w:eastAsia="Times New Roman" w:hAnsi="Arial" w:cs="Times New Roman"/>
          <w:sz w:val="24"/>
          <w:szCs w:val="24"/>
        </w:rPr>
        <w:t xml:space="preserve">ompliance with the </w:t>
      </w:r>
      <w:r w:rsidR="160A4CE0" w:rsidRPr="002171A8">
        <w:rPr>
          <w:rFonts w:ascii="Arial" w:eastAsia="Times New Roman" w:hAnsi="Arial" w:cs="Times New Roman"/>
          <w:b/>
          <w:bCs/>
          <w:sz w:val="24"/>
          <w:szCs w:val="24"/>
        </w:rPr>
        <w:t>Conditional Progression Milestones</w:t>
      </w:r>
      <w:r w:rsidR="160A4CE0" w:rsidRPr="002171A8">
        <w:rPr>
          <w:rFonts w:ascii="Arial" w:eastAsia="Times New Roman" w:hAnsi="Arial" w:cs="Times New Roman"/>
          <w:sz w:val="24"/>
          <w:szCs w:val="24"/>
        </w:rPr>
        <w:t xml:space="preserve"> is measured on </w:t>
      </w:r>
      <w:r w:rsidR="20627240" w:rsidRPr="002171A8">
        <w:rPr>
          <w:rFonts w:ascii="Arial" w:eastAsia="Times New Roman" w:hAnsi="Arial" w:cs="Times New Roman"/>
          <w:sz w:val="24"/>
          <w:szCs w:val="24"/>
        </w:rPr>
        <w:t>an ongoing basis</w:t>
      </w:r>
      <w:r w:rsidR="5D7148A0" w:rsidRPr="002171A8">
        <w:rPr>
          <w:rFonts w:ascii="Arial" w:eastAsia="Times New Roman" w:hAnsi="Arial" w:cs="Times New Roman"/>
          <w:sz w:val="24"/>
          <w:szCs w:val="24"/>
        </w:rPr>
        <w:t xml:space="preserve">. </w:t>
      </w:r>
      <w:r w:rsidR="160A4CE0" w:rsidRPr="002171A8">
        <w:rPr>
          <w:rFonts w:ascii="Arial" w:eastAsia="Times New Roman" w:hAnsi="Arial" w:cs="Times New Roman"/>
          <w:sz w:val="24"/>
          <w:szCs w:val="24"/>
        </w:rPr>
        <w:t xml:space="preserve">  </w:t>
      </w:r>
    </w:p>
    <w:p w14:paraId="71021FE7" w14:textId="3EF63659" w:rsidR="00A1175B" w:rsidRPr="002171A8" w:rsidRDefault="10D05ECC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629D768A" w14:textId="77777777" w:rsidR="00B84612" w:rsidRPr="002171A8" w:rsidRDefault="00B84612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2C0C6662" w14:textId="1EA27D1A" w:rsidR="00B84612" w:rsidRPr="002171A8" w:rsidRDefault="1CCE9F53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Conditional </w:t>
      </w:r>
      <w:r w:rsidR="639D3F16" w:rsidRPr="002171A8">
        <w:rPr>
          <w:rFonts w:ascii="Arial" w:eastAsia="Times New Roman" w:hAnsi="Arial" w:cs="Times New Roman"/>
          <w:b/>
          <w:bCs/>
          <w:sz w:val="24"/>
          <w:szCs w:val="24"/>
        </w:rPr>
        <w:t>Progression Milestones</w:t>
      </w:r>
    </w:p>
    <w:p w14:paraId="35EA16C2" w14:textId="77777777" w:rsidR="000D6B77" w:rsidRDefault="000D6B77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color w:val="FF0000"/>
          <w:sz w:val="24"/>
          <w:szCs w:val="24"/>
        </w:rPr>
      </w:pPr>
    </w:p>
    <w:tbl>
      <w:tblPr>
        <w:tblW w:w="9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0"/>
        <w:gridCol w:w="1582"/>
        <w:gridCol w:w="1582"/>
        <w:gridCol w:w="1582"/>
        <w:gridCol w:w="1582"/>
        <w:gridCol w:w="1582"/>
      </w:tblGrid>
      <w:tr w:rsidR="002171A8" w:rsidRPr="002171A8" w14:paraId="369F8801" w14:textId="77777777" w:rsidTr="77189DBC">
        <w:trPr>
          <w:trHeight w:val="439"/>
        </w:trPr>
        <w:tc>
          <w:tcPr>
            <w:tcW w:w="18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DFC401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Retained Distribution Milestone Names for consistency 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D6F2FA2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From 0 up to 2 years (0 – 729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D832873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2 up to 3 years (730 – 1094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BB3B25F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3 up to 4 years (1095 to 1459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7CEC43E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4 up to 5 years (1460 – 1824 days) from contracted Completion date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24B87A4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5 years (1825 days) and above from contracted Completion date</w:t>
            </w:r>
          </w:p>
        </w:tc>
      </w:tr>
      <w:tr w:rsidR="002171A8" w:rsidRPr="002171A8" w14:paraId="6F9057DD" w14:textId="77777777" w:rsidTr="77189DBC">
        <w:trPr>
          <w:trHeight w:val="395"/>
        </w:trPr>
        <w:tc>
          <w:tcPr>
            <w:tcW w:w="1890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3157A5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Milestones:</w:t>
            </w:r>
          </w:p>
        </w:tc>
        <w:tc>
          <w:tcPr>
            <w:tcW w:w="7910" w:type="dxa"/>
            <w:gridSpan w:val="5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4BC1040" w14:textId="1B0C1280" w:rsidR="000D6B77" w:rsidRPr="008B4BF8" w:rsidRDefault="639D3F16" w:rsidP="20CBA60F">
            <w:pPr>
              <w:spacing w:after="0" w:line="240" w:lineRule="auto"/>
              <w:rPr>
                <w:ins w:id="13" w:author="Author"/>
                <w:rFonts w:ascii="Arial" w:eastAsia="Times New Roman" w:hAnsi="Arial" w:cs="Times New Roman"/>
                <w:sz w:val="24"/>
                <w:szCs w:val="24"/>
              </w:rPr>
            </w:pPr>
            <w:r w:rsidRPr="35053EC0">
              <w:rPr>
                <w:rFonts w:ascii="Arial" w:eastAsia="Times New Roman" w:hAnsi="Arial" w:cs="Times New Roman"/>
                <w:sz w:val="24"/>
                <w:szCs w:val="24"/>
              </w:rPr>
              <w:t xml:space="preserve">All durations </w:t>
            </w:r>
            <w:ins w:id="14" w:author="Author">
              <w:r w:rsidR="00AD6766" w:rsidRPr="35053EC0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for </w:t>
              </w:r>
              <w:r w:rsidR="64EFFC1F" w:rsidRPr="35053EC0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milestones </w:t>
              </w:r>
              <w:r w:rsidR="00AD6766" w:rsidRPr="35053EC0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other than M1 </w:t>
              </w:r>
              <w:r w:rsidR="1CABC9BD" w:rsidRPr="35053EC0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are calculated </w:t>
              </w:r>
            </w:ins>
            <w:del w:id="15" w:author="Author">
              <w:r w:rsidRPr="35053EC0" w:rsidDel="639D3F16">
                <w:rPr>
                  <w:rFonts w:ascii="Arial" w:eastAsia="Times New Roman" w:hAnsi="Arial" w:cs="Times New Roman"/>
                  <w:sz w:val="24"/>
                  <w:szCs w:val="24"/>
                </w:rPr>
                <w:delText xml:space="preserve">referenced </w:delText>
              </w:r>
            </w:del>
            <w:r w:rsidRPr="35053EC0">
              <w:rPr>
                <w:rFonts w:ascii="Arial" w:eastAsia="Times New Roman" w:hAnsi="Arial" w:cs="Times New Roman"/>
                <w:sz w:val="24"/>
                <w:szCs w:val="24"/>
              </w:rPr>
              <w:t xml:space="preserve">back from </w:t>
            </w:r>
            <w:ins w:id="16" w:author="Author">
              <w:r w:rsidR="06061506" w:rsidRPr="35053EC0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the </w:t>
              </w:r>
            </w:ins>
            <w:r w:rsidRPr="35053EC0">
              <w:rPr>
                <w:rFonts w:ascii="Arial" w:eastAsia="Times New Roman" w:hAnsi="Arial" w:cs="Times New Roman"/>
                <w:sz w:val="24"/>
                <w:szCs w:val="24"/>
              </w:rPr>
              <w:t>contracted Completion Date</w:t>
            </w:r>
          </w:p>
          <w:p w14:paraId="7CFC2124" w14:textId="3B074359" w:rsidR="005C2B19" w:rsidRPr="002171A8" w:rsidRDefault="0F633ED8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ins w:id="17" w:author="Author"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Durations for M1 </w:t>
              </w:r>
              <w:r w:rsidR="362F8D4D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(unless M</w:t>
              </w:r>
              <w:r w:rsidR="4C273A45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1</w:t>
              </w:r>
              <w:r w:rsidR="362F8D4D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has already been met at the time of the Gate 2 Application</w:t>
              </w:r>
              <w:r w:rsidR="44DFC234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) </w:t>
              </w:r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will be the earlier of (a) the date calculated forwards from the Gate 2 Offer date (based on an agreed standard </w:t>
              </w:r>
              <w:proofErr w:type="gramStart"/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time period</w:t>
              </w:r>
              <w:proofErr w:type="gramEnd"/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for each planning type as referred to below) to move from M3 to M1) and (b) the date calculated back from the contracted </w:t>
              </w:r>
              <w:r w:rsidR="7134A606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C</w:t>
              </w:r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ompletion </w:t>
              </w:r>
              <w:r w:rsidR="323E6ADD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D</w:t>
              </w:r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>ate</w:t>
              </w:r>
              <w:r w:rsidR="195F22EF"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</w:t>
              </w:r>
              <w:r w:rsidRPr="77189DBC">
                <w:rPr>
                  <w:rFonts w:ascii="Arial" w:eastAsia="Times New Roman" w:hAnsi="Arial" w:cs="Times New Roman"/>
                  <w:sz w:val="24"/>
                  <w:szCs w:val="24"/>
                </w:rPr>
                <w:t xml:space="preserve"> </w:t>
              </w:r>
            </w:ins>
          </w:p>
        </w:tc>
      </w:tr>
      <w:tr w:rsidR="002171A8" w:rsidRPr="002171A8" w14:paraId="41FFD3FB" w14:textId="77777777" w:rsidTr="77189DBC">
        <w:trPr>
          <w:trHeight w:val="297"/>
        </w:trPr>
        <w:tc>
          <w:tcPr>
            <w:tcW w:w="18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F87A7CF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M1​ - Initiate Planning Consent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623D60AD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Bilaterally</w:t>
            </w: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negotiated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67B2BAB1" w14:textId="77777777" w:rsidR="000D6B77" w:rsidRPr="002171A8" w:rsidRDefault="12E4D5BC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>18 months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EB0FD14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24 months ​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​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6E9CDDE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36 months ​</w:t>
            </w:r>
          </w:p>
        </w:tc>
        <w:tc>
          <w:tcPr>
            <w:tcW w:w="158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28BA32E" w14:textId="77777777" w:rsidR="000D6B77" w:rsidRPr="002171A8" w:rsidRDefault="12E4D5BC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1679F7B">
              <w:rPr>
                <w:rFonts w:ascii="Arial" w:eastAsia="Times New Roman" w:hAnsi="Arial" w:cs="Times New Roman"/>
                <w:sz w:val="24"/>
                <w:szCs w:val="24"/>
              </w:rPr>
              <w:t>48 months </w:t>
            </w:r>
          </w:p>
        </w:tc>
      </w:tr>
      <w:tr w:rsidR="002171A8" w:rsidRPr="002171A8" w14:paraId="136973B4" w14:textId="77777777" w:rsidTr="77189DBC">
        <w:trPr>
          <w:trHeight w:val="458"/>
        </w:trPr>
        <w:tc>
          <w:tcPr>
            <w:tcW w:w="1890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E742DD7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M2 - Secure Consent​  </w:t>
            </w:r>
          </w:p>
        </w:tc>
        <w:tc>
          <w:tcPr>
            <w:tcW w:w="0" w:type="auto"/>
            <w:vMerge/>
            <w:vAlign w:val="center"/>
            <w:hideMark/>
          </w:tcPr>
          <w:p w14:paraId="1A0F3992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5204CD0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532F98EF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40AECB4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227941A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sz w:val="24"/>
                <w:szCs w:val="24"/>
              </w:rPr>
            </w:pPr>
          </w:p>
        </w:tc>
      </w:tr>
      <w:tr w:rsidR="002171A8" w:rsidRPr="002171A8" w14:paraId="59E4B921" w14:textId="77777777" w:rsidTr="77189DBC">
        <w:trPr>
          <w:trHeight w:val="235"/>
        </w:trPr>
        <w:tc>
          <w:tcPr>
            <w:tcW w:w="0" w:type="auto"/>
            <w:vMerge/>
            <w:vAlign w:val="center"/>
            <w:hideMark/>
          </w:tcPr>
          <w:p w14:paraId="4F887417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0DA7CEF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8F7A9DA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03BDF8B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18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3FBBF0C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24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BDD0A66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30 months </w:t>
            </w:r>
          </w:p>
        </w:tc>
      </w:tr>
      <w:tr w:rsidR="002171A8" w:rsidRPr="002171A8" w14:paraId="6959F243" w14:textId="77777777" w:rsidTr="77189DBC">
        <w:trPr>
          <w:trHeight w:val="422"/>
        </w:trPr>
        <w:tc>
          <w:tcPr>
            <w:tcW w:w="189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69F0B2B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M3​ - Land Rights </w:t>
            </w:r>
          </w:p>
        </w:tc>
        <w:tc>
          <w:tcPr>
            <w:tcW w:w="0" w:type="auto"/>
            <w:vMerge/>
            <w:vAlign w:val="center"/>
            <w:hideMark/>
          </w:tcPr>
          <w:p w14:paraId="0E7C44D8" w14:textId="77777777" w:rsidR="000D6B77" w:rsidRPr="002171A8" w:rsidRDefault="000D6B77" w:rsidP="005520D7">
            <w:pPr>
              <w:spacing w:after="0" w:line="240" w:lineRule="auto"/>
              <w:ind w:left="720"/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069CC3D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21 months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5CD1BBA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27 months ​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8AD60B3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39 months</w:t>
            </w:r>
          </w:p>
        </w:tc>
        <w:tc>
          <w:tcPr>
            <w:tcW w:w="158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E637A5D" w14:textId="77777777" w:rsidR="000D6B77" w:rsidRPr="002171A8" w:rsidRDefault="639D3F16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51 months </w:t>
            </w:r>
          </w:p>
        </w:tc>
      </w:tr>
    </w:tbl>
    <w:p w14:paraId="43E93126" w14:textId="77777777" w:rsidR="000D6B77" w:rsidRPr="002171A8" w:rsidRDefault="000D6B77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</w:p>
    <w:p w14:paraId="36A681C1" w14:textId="77777777" w:rsidR="00A44B74" w:rsidRPr="008B4BF8" w:rsidRDefault="00A44B74" w:rsidP="00A44B74">
      <w:pPr>
        <w:spacing w:after="0" w:line="240" w:lineRule="auto"/>
        <w:jc w:val="both"/>
        <w:rPr>
          <w:ins w:id="18" w:author="Author"/>
          <w:rFonts w:ascii="Arial" w:eastAsia="Times New Roman" w:hAnsi="Arial" w:cs="Times New Roman"/>
          <w:sz w:val="24"/>
          <w:szCs w:val="24"/>
        </w:rPr>
      </w:pPr>
      <w:ins w:id="19" w:author="Author">
        <w:r w:rsidRPr="008B4BF8">
          <w:rPr>
            <w:rFonts w:ascii="Arial" w:eastAsia="Times New Roman" w:hAnsi="Arial" w:cs="Times New Roman"/>
            <w:sz w:val="24"/>
            <w:szCs w:val="24"/>
          </w:rPr>
          <w:t xml:space="preserve">The standard </w:t>
        </w:r>
        <w:proofErr w:type="gramStart"/>
        <w:r w:rsidRPr="008B4BF8">
          <w:rPr>
            <w:rFonts w:ascii="Arial" w:eastAsia="Times New Roman" w:hAnsi="Arial" w:cs="Times New Roman"/>
            <w:sz w:val="24"/>
            <w:szCs w:val="24"/>
          </w:rPr>
          <w:t>time period</w:t>
        </w:r>
        <w:proofErr w:type="gramEnd"/>
        <w:r w:rsidRPr="008B4BF8">
          <w:rPr>
            <w:rFonts w:ascii="Arial" w:eastAsia="Times New Roman" w:hAnsi="Arial" w:cs="Times New Roman"/>
            <w:sz w:val="24"/>
            <w:szCs w:val="24"/>
          </w:rPr>
          <w:t xml:space="preserve"> for each planning type to move from M3 to M1 is as follows:</w:t>
        </w:r>
      </w:ins>
    </w:p>
    <w:p w14:paraId="2CCC9BB0" w14:textId="77777777" w:rsidR="00A44B74" w:rsidRPr="008B4BF8" w:rsidRDefault="00A44B74" w:rsidP="00A44B74">
      <w:pPr>
        <w:spacing w:after="0" w:line="240" w:lineRule="auto"/>
        <w:ind w:left="720"/>
        <w:jc w:val="both"/>
        <w:rPr>
          <w:ins w:id="20" w:author="Author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31"/>
        <w:gridCol w:w="4165"/>
      </w:tblGrid>
      <w:tr w:rsidR="008B4BF8" w:rsidRPr="008B4BF8" w14:paraId="14ACA6B3" w14:textId="77777777" w:rsidTr="77189DBC">
        <w:trPr>
          <w:ins w:id="21" w:author="Author"/>
        </w:trPr>
        <w:tc>
          <w:tcPr>
            <w:tcW w:w="4131" w:type="dxa"/>
          </w:tcPr>
          <w:p w14:paraId="407D68DB" w14:textId="77777777" w:rsidR="00A44B74" w:rsidRPr="008B4BF8" w:rsidRDefault="00A44B74">
            <w:pPr>
              <w:jc w:val="both"/>
              <w:rPr>
                <w:ins w:id="22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23" w:author="Author">
              <w:r w:rsidRPr="008B4BF8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  <w:u w:val="single"/>
                </w:rPr>
                <w:t>Planning / Technology Type</w:t>
              </w:r>
            </w:ins>
          </w:p>
        </w:tc>
        <w:tc>
          <w:tcPr>
            <w:tcW w:w="4165" w:type="dxa"/>
          </w:tcPr>
          <w:p w14:paraId="262C830F" w14:textId="5587BA48" w:rsidR="00A44B74" w:rsidRPr="008B4BF8" w:rsidRDefault="00A44B74">
            <w:pPr>
              <w:jc w:val="both"/>
              <w:rPr>
                <w:ins w:id="24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25" w:author="Author">
              <w:r w:rsidRPr="77189DBC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  <w:u w:val="single"/>
                </w:rPr>
                <w:t xml:space="preserve">Timescale from Gate 2 Offer </w:t>
              </w:r>
              <w:r w:rsidR="50C08D04" w:rsidRPr="77189DBC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  <w:u w:val="single"/>
                </w:rPr>
                <w:t>date</w:t>
              </w:r>
              <w:r w:rsidRPr="77189DBC">
                <w:rPr>
                  <w:rFonts w:ascii="Arial" w:eastAsia="Times New Roman" w:hAnsi="Arial" w:cs="Times New Roman"/>
                  <w:b/>
                  <w:bCs/>
                  <w:sz w:val="24"/>
                  <w:szCs w:val="24"/>
                  <w:u w:val="single"/>
                </w:rPr>
                <w:t xml:space="preserve"> to M1</w:t>
              </w:r>
            </w:ins>
          </w:p>
        </w:tc>
      </w:tr>
      <w:tr w:rsidR="008B4BF8" w:rsidRPr="008B4BF8" w14:paraId="461C6317" w14:textId="77777777" w:rsidTr="77189DBC">
        <w:trPr>
          <w:ins w:id="26" w:author="Author"/>
        </w:trPr>
        <w:tc>
          <w:tcPr>
            <w:tcW w:w="4131" w:type="dxa"/>
          </w:tcPr>
          <w:p w14:paraId="3E83E91C" w14:textId="77777777" w:rsidR="00A44B74" w:rsidRPr="008B4BF8" w:rsidRDefault="00A44B74">
            <w:pPr>
              <w:jc w:val="both"/>
              <w:rPr>
                <w:ins w:id="27" w:author="Author"/>
                <w:rFonts w:ascii="Arial" w:eastAsia="Times New Roman" w:hAnsi="Arial" w:cs="Times New Roman"/>
                <w:sz w:val="24"/>
                <w:szCs w:val="24"/>
                <w:u w:val="single"/>
              </w:rPr>
            </w:pPr>
            <w:ins w:id="28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 xml:space="preserve">Town and Country Planning (England, </w:t>
              </w:r>
              <w:proofErr w:type="gramStart"/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Scotland</w:t>
              </w:r>
              <w:proofErr w:type="gramEnd"/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 xml:space="preserve"> and Wales)</w:t>
              </w:r>
            </w:ins>
          </w:p>
        </w:tc>
        <w:tc>
          <w:tcPr>
            <w:tcW w:w="4165" w:type="dxa"/>
          </w:tcPr>
          <w:p w14:paraId="6592A6F8" w14:textId="77777777" w:rsidR="00A44B74" w:rsidRPr="008B4BF8" w:rsidRDefault="00A44B74">
            <w:pPr>
              <w:jc w:val="both"/>
              <w:rPr>
                <w:ins w:id="29" w:author="Author"/>
                <w:rFonts w:ascii="Arial" w:eastAsia="Times New Roman" w:hAnsi="Arial" w:cs="Times New Roman"/>
                <w:sz w:val="24"/>
                <w:szCs w:val="24"/>
                <w:u w:val="single"/>
              </w:rPr>
            </w:pPr>
            <w:ins w:id="30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2 years</w:t>
              </w:r>
            </w:ins>
          </w:p>
        </w:tc>
      </w:tr>
      <w:tr w:rsidR="008B4BF8" w:rsidRPr="008B4BF8" w14:paraId="03FE4BB5" w14:textId="77777777" w:rsidTr="77189DBC">
        <w:trPr>
          <w:ins w:id="31" w:author="Author"/>
        </w:trPr>
        <w:tc>
          <w:tcPr>
            <w:tcW w:w="4131" w:type="dxa"/>
          </w:tcPr>
          <w:p w14:paraId="4A1251E1" w14:textId="77777777" w:rsidR="00A44B74" w:rsidRPr="008B4BF8" w:rsidRDefault="00A44B74">
            <w:pPr>
              <w:jc w:val="both"/>
              <w:rPr>
                <w:ins w:id="32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33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Section 36 (England/Scotland)</w:t>
              </w:r>
            </w:ins>
          </w:p>
        </w:tc>
        <w:tc>
          <w:tcPr>
            <w:tcW w:w="4165" w:type="dxa"/>
          </w:tcPr>
          <w:p w14:paraId="3BDC0D7D" w14:textId="77777777" w:rsidR="00A44B74" w:rsidRPr="008B4BF8" w:rsidRDefault="00A44B74">
            <w:pPr>
              <w:jc w:val="both"/>
              <w:rPr>
                <w:ins w:id="34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35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3 years</w:t>
              </w:r>
            </w:ins>
          </w:p>
        </w:tc>
      </w:tr>
      <w:tr w:rsidR="008B4BF8" w:rsidRPr="008B4BF8" w14:paraId="25E41BF5" w14:textId="77777777" w:rsidTr="77189DBC">
        <w:trPr>
          <w:ins w:id="36" w:author="Author"/>
        </w:trPr>
        <w:tc>
          <w:tcPr>
            <w:tcW w:w="4131" w:type="dxa"/>
          </w:tcPr>
          <w:p w14:paraId="4DAB0352" w14:textId="131650BD" w:rsidR="00A44B74" w:rsidRPr="008B4BF8" w:rsidRDefault="00A44B74">
            <w:pPr>
              <w:jc w:val="both"/>
              <w:rPr>
                <w:ins w:id="37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38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Development of National Significance (Wales)</w:t>
              </w:r>
            </w:ins>
          </w:p>
        </w:tc>
        <w:tc>
          <w:tcPr>
            <w:tcW w:w="4165" w:type="dxa"/>
          </w:tcPr>
          <w:p w14:paraId="34AB2CD8" w14:textId="77777777" w:rsidR="00A44B74" w:rsidRPr="008B4BF8" w:rsidRDefault="00A44B74">
            <w:pPr>
              <w:jc w:val="both"/>
              <w:rPr>
                <w:ins w:id="39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40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3 years</w:t>
              </w:r>
            </w:ins>
          </w:p>
        </w:tc>
      </w:tr>
      <w:tr w:rsidR="008B4BF8" w:rsidRPr="008B4BF8" w14:paraId="7DBB273E" w14:textId="77777777" w:rsidTr="77189DBC">
        <w:trPr>
          <w:ins w:id="41" w:author="Author"/>
        </w:trPr>
        <w:tc>
          <w:tcPr>
            <w:tcW w:w="4131" w:type="dxa"/>
          </w:tcPr>
          <w:p w14:paraId="3B115667" w14:textId="4C49938D" w:rsidR="00A44B74" w:rsidRPr="008B4BF8" w:rsidRDefault="00A44B74">
            <w:pPr>
              <w:jc w:val="both"/>
              <w:rPr>
                <w:ins w:id="42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43" w:author="Author">
              <w:r w:rsidRPr="35053EC0">
                <w:rPr>
                  <w:rFonts w:ascii="Arial" w:hAnsi="Arial" w:cs="Arial"/>
                  <w:sz w:val="24"/>
                  <w:szCs w:val="24"/>
                </w:rPr>
                <w:t>NSIP / DCO (England</w:t>
              </w:r>
              <w:r w:rsidR="7C9FA90B" w:rsidRPr="35053EC0">
                <w:rPr>
                  <w:rFonts w:ascii="Arial" w:hAnsi="Arial" w:cs="Arial"/>
                  <w:sz w:val="24"/>
                  <w:szCs w:val="24"/>
                </w:rPr>
                <w:t xml:space="preserve"> and Wales</w:t>
              </w:r>
              <w:r w:rsidRPr="35053EC0">
                <w:rPr>
                  <w:rFonts w:ascii="Arial" w:hAnsi="Arial" w:cs="Arial"/>
                  <w:sz w:val="24"/>
                  <w:szCs w:val="24"/>
                </w:rPr>
                <w:t>)</w:t>
              </w:r>
            </w:ins>
          </w:p>
        </w:tc>
        <w:tc>
          <w:tcPr>
            <w:tcW w:w="4165" w:type="dxa"/>
          </w:tcPr>
          <w:p w14:paraId="232C8370" w14:textId="77777777" w:rsidR="00A44B74" w:rsidRPr="008B4BF8" w:rsidRDefault="00A44B74">
            <w:pPr>
              <w:jc w:val="both"/>
              <w:rPr>
                <w:ins w:id="44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45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3 years</w:t>
              </w:r>
            </w:ins>
          </w:p>
        </w:tc>
      </w:tr>
      <w:tr w:rsidR="008B4BF8" w:rsidRPr="008B4BF8" w14:paraId="29552181" w14:textId="77777777" w:rsidTr="77189DBC">
        <w:trPr>
          <w:ins w:id="46" w:author="Author"/>
        </w:trPr>
        <w:tc>
          <w:tcPr>
            <w:tcW w:w="4131" w:type="dxa"/>
          </w:tcPr>
          <w:p w14:paraId="0FDD6146" w14:textId="77777777" w:rsidR="00A44B74" w:rsidRPr="008B4BF8" w:rsidRDefault="00A44B74">
            <w:pPr>
              <w:jc w:val="both"/>
              <w:rPr>
                <w:ins w:id="47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48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Offshore (including Offshore Wind, Interconnectors and OHAs)</w:t>
              </w:r>
            </w:ins>
          </w:p>
        </w:tc>
        <w:tc>
          <w:tcPr>
            <w:tcW w:w="4165" w:type="dxa"/>
          </w:tcPr>
          <w:p w14:paraId="3AE975B3" w14:textId="77777777" w:rsidR="00A44B74" w:rsidRPr="008B4BF8" w:rsidRDefault="00A44B74">
            <w:pPr>
              <w:jc w:val="both"/>
              <w:rPr>
                <w:ins w:id="49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50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5 years</w:t>
              </w:r>
            </w:ins>
          </w:p>
        </w:tc>
      </w:tr>
      <w:tr w:rsidR="008B4BF8" w:rsidRPr="008B4BF8" w14:paraId="4676DF7B" w14:textId="77777777" w:rsidTr="77189DBC">
        <w:trPr>
          <w:ins w:id="51" w:author="Author"/>
        </w:trPr>
        <w:tc>
          <w:tcPr>
            <w:tcW w:w="4131" w:type="dxa"/>
          </w:tcPr>
          <w:p w14:paraId="41F324A9" w14:textId="77777777" w:rsidR="00A44B74" w:rsidRPr="008B4BF8" w:rsidRDefault="00A44B74">
            <w:pPr>
              <w:jc w:val="both"/>
              <w:rPr>
                <w:ins w:id="52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53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Nuclear</w:t>
              </w:r>
            </w:ins>
          </w:p>
        </w:tc>
        <w:tc>
          <w:tcPr>
            <w:tcW w:w="4165" w:type="dxa"/>
          </w:tcPr>
          <w:p w14:paraId="27D23639" w14:textId="77777777" w:rsidR="00A44B74" w:rsidRPr="008B4BF8" w:rsidRDefault="00A44B74">
            <w:pPr>
              <w:jc w:val="both"/>
              <w:rPr>
                <w:ins w:id="54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55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Case by Case</w:t>
              </w:r>
            </w:ins>
          </w:p>
        </w:tc>
      </w:tr>
      <w:tr w:rsidR="008B4BF8" w:rsidRPr="008B4BF8" w14:paraId="525F0970" w14:textId="77777777" w:rsidTr="77189DBC">
        <w:trPr>
          <w:ins w:id="56" w:author="Author"/>
        </w:trPr>
        <w:tc>
          <w:tcPr>
            <w:tcW w:w="4131" w:type="dxa"/>
          </w:tcPr>
          <w:p w14:paraId="5968430E" w14:textId="77777777" w:rsidR="00A44B74" w:rsidRPr="008B4BF8" w:rsidRDefault="00A44B74">
            <w:pPr>
              <w:jc w:val="both"/>
              <w:rPr>
                <w:ins w:id="57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58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Novel technologies</w:t>
              </w:r>
            </w:ins>
          </w:p>
        </w:tc>
        <w:tc>
          <w:tcPr>
            <w:tcW w:w="4165" w:type="dxa"/>
          </w:tcPr>
          <w:p w14:paraId="0FE153F8" w14:textId="77777777" w:rsidR="00A44B74" w:rsidRPr="008B4BF8" w:rsidRDefault="00A44B74">
            <w:pPr>
              <w:jc w:val="both"/>
              <w:rPr>
                <w:ins w:id="59" w:author="Author"/>
                <w:rFonts w:ascii="Arial" w:eastAsia="Times New Roman" w:hAnsi="Arial" w:cs="Times New Roman"/>
                <w:b/>
                <w:bCs/>
                <w:sz w:val="24"/>
                <w:szCs w:val="24"/>
                <w:u w:val="single"/>
              </w:rPr>
            </w:pPr>
            <w:ins w:id="60" w:author="Author">
              <w:r w:rsidRPr="008B4BF8">
                <w:rPr>
                  <w:rFonts w:ascii="Arial" w:hAnsi="Arial" w:cs="Arial"/>
                  <w:kern w:val="24"/>
                  <w:sz w:val="24"/>
                  <w:szCs w:val="24"/>
                </w:rPr>
                <w:t>Case by Case</w:t>
              </w:r>
            </w:ins>
          </w:p>
        </w:tc>
      </w:tr>
    </w:tbl>
    <w:p w14:paraId="3C64A5C9" w14:textId="77777777" w:rsidR="00A44B74" w:rsidRPr="002171A8" w:rsidRDefault="00A44B74" w:rsidP="00D54CDC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</w:p>
    <w:p w14:paraId="6076279E" w14:textId="2D6F371F" w:rsidR="00B84612" w:rsidRPr="002171A8" w:rsidRDefault="1CCE9F53" w:rsidP="20CBA60F">
      <w:pPr>
        <w:spacing w:after="0" w:line="240" w:lineRule="auto"/>
        <w:ind w:left="720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Construction</w:t>
      </w:r>
      <w:r w:rsidR="44E07109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Progression Milestones</w:t>
      </w:r>
    </w:p>
    <w:p w14:paraId="59FB3B06" w14:textId="77777777" w:rsidR="00A1175B" w:rsidRPr="00C146EB" w:rsidRDefault="00A1175B" w:rsidP="00A1175B">
      <w:pPr>
        <w:spacing w:after="0" w:line="240" w:lineRule="auto"/>
        <w:rPr>
          <w:rFonts w:ascii="Arial" w:eastAsia="Times New Roman" w:hAnsi="Arial" w:cs="Times New Roman"/>
          <w:color w:val="FF0000"/>
          <w:sz w:val="24"/>
          <w:szCs w:val="24"/>
        </w:rPr>
      </w:pPr>
    </w:p>
    <w:tbl>
      <w:tblPr>
        <w:tblW w:w="98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2"/>
        <w:gridCol w:w="1376"/>
        <w:gridCol w:w="1762"/>
        <w:gridCol w:w="1665"/>
        <w:gridCol w:w="1858"/>
        <w:gridCol w:w="1475"/>
      </w:tblGrid>
      <w:tr w:rsidR="003D0B65" w:rsidRPr="00ED68F8" w14:paraId="7CF7C5AC" w14:textId="77777777" w:rsidTr="20CBA60F">
        <w:trPr>
          <w:trHeight w:val="343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B55E0F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Retained Distribution Milestone Names for consistency </w:t>
            </w:r>
          </w:p>
        </w:tc>
        <w:tc>
          <w:tcPr>
            <w:tcW w:w="138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3E63B65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From 0 up to 2 years (0 – 729 days) from contracted Completion date</w:t>
            </w: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2815249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2 up to 3 years (730 – 1094 days) from contracted Completion date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63E5DA9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3 up to 4 years (1095 to 1459 days) from contracted Completion date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19BFD82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4 up to 5 years (1460 – 1824 days) from contracted Completion date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24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85917EE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5 years (1825 days) and above from contracted Completion date</w:t>
            </w:r>
          </w:p>
        </w:tc>
      </w:tr>
      <w:tr w:rsidR="00ED68F8" w:rsidRPr="00ED68F8" w14:paraId="2DFC9AC2" w14:textId="77777777" w:rsidTr="20CBA60F">
        <w:trPr>
          <w:trHeight w:val="240"/>
        </w:trPr>
        <w:tc>
          <w:tcPr>
            <w:tcW w:w="1587" w:type="dxa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674AE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Milestones:</w:t>
            </w:r>
          </w:p>
        </w:tc>
        <w:tc>
          <w:tcPr>
            <w:tcW w:w="8291" w:type="dxa"/>
            <w:gridSpan w:val="5"/>
            <w:tcBorders>
              <w:top w:val="single" w:sz="24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DB042B9" w14:textId="3ABA9FA6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All durations referenced back from contracted Completion Date</w:t>
            </w:r>
          </w:p>
        </w:tc>
      </w:tr>
      <w:tr w:rsidR="002171A8" w:rsidRPr="002171A8" w14:paraId="29631052" w14:textId="77777777" w:rsidTr="20CBA60F">
        <w:trPr>
          <w:trHeight w:val="311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EC9DF5D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M5 - Contestable Design Works Submission  </w:t>
            </w:r>
          </w:p>
        </w:tc>
        <w:tc>
          <w:tcPr>
            <w:tcW w:w="1380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18AD94A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Bilaterally negotiated</w:t>
            </w: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36BEB1F1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 ​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CBD3E05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15 months ​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3012CFF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18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F27EAAF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21 months </w:t>
            </w:r>
          </w:p>
        </w:tc>
      </w:tr>
      <w:tr w:rsidR="002171A8" w:rsidRPr="002171A8" w14:paraId="1182B655" w14:textId="77777777" w:rsidTr="20CBA60F">
        <w:trPr>
          <w:trHeight w:val="186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875DDF9" w14:textId="3750434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 xml:space="preserve">M6 - Agree Construction </w:t>
            </w:r>
            <w:r w:rsidR="029D65ED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Plan</w:t>
            </w:r>
            <w:r w:rsidR="3A754F4A"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80" w:type="dxa"/>
            <w:vMerge/>
            <w:vAlign w:val="center"/>
            <w:hideMark/>
          </w:tcPr>
          <w:p w14:paraId="3CD17E89" w14:textId="77777777" w:rsidR="00ED68F8" w:rsidRPr="002171A8" w:rsidRDefault="00ED68F8" w:rsidP="00ED68F8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BF028E2" w14:textId="34EC836B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9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</w:rPr>
              <w:t>onths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75D3B25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2EB2DA8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15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E753519" w14:textId="707A633B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 xml:space="preserve">18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onths </w:t>
            </w:r>
          </w:p>
        </w:tc>
      </w:tr>
      <w:tr w:rsidR="002171A8" w:rsidRPr="002171A8" w14:paraId="26D6074B" w14:textId="77777777" w:rsidTr="20CBA60F">
        <w:trPr>
          <w:trHeight w:val="264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5E99A1D6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M7 - Project Commitment  </w:t>
            </w:r>
          </w:p>
        </w:tc>
        <w:tc>
          <w:tcPr>
            <w:tcW w:w="1380" w:type="dxa"/>
            <w:vMerge/>
            <w:vAlign w:val="center"/>
            <w:hideMark/>
          </w:tcPr>
          <w:p w14:paraId="46E2691B" w14:textId="77777777" w:rsidR="00ED68F8" w:rsidRPr="002171A8" w:rsidRDefault="00ED68F8" w:rsidP="00ED68F8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6E70CE4" w14:textId="7AF9343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6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</w:rPr>
              <w:t>onths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8E69019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9 months ​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6032DFEE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CECE8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AC586EE" w14:textId="66A31299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 xml:space="preserve">15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onths </w:t>
            </w:r>
          </w:p>
        </w:tc>
      </w:tr>
      <w:tr w:rsidR="002171A8" w:rsidRPr="002171A8" w14:paraId="58032E3B" w14:textId="77777777" w:rsidTr="20CBA60F">
        <w:trPr>
          <w:trHeight w:val="161"/>
        </w:trPr>
        <w:tc>
          <w:tcPr>
            <w:tcW w:w="158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ED7D31" w:themeFill="accent2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BE28FE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b/>
                <w:bCs/>
                <w:sz w:val="24"/>
                <w:szCs w:val="24"/>
              </w:rPr>
              <w:t>M8 - Initiate Construction </w:t>
            </w:r>
          </w:p>
        </w:tc>
        <w:tc>
          <w:tcPr>
            <w:tcW w:w="1380" w:type="dxa"/>
            <w:vMerge/>
            <w:vAlign w:val="center"/>
            <w:hideMark/>
          </w:tcPr>
          <w:p w14:paraId="3DB67717" w14:textId="77777777" w:rsidR="00ED68F8" w:rsidRPr="002171A8" w:rsidRDefault="00ED68F8" w:rsidP="00ED68F8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0"/>
              </w:rPr>
            </w:pPr>
          </w:p>
        </w:tc>
        <w:tc>
          <w:tcPr>
            <w:tcW w:w="18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1C038ACB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3 months ​</w:t>
            </w:r>
          </w:p>
        </w:tc>
        <w:tc>
          <w:tcPr>
            <w:tcW w:w="170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4EF054A1" w14:textId="074D3641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6 </w:t>
            </w:r>
            <w:r w:rsidR="000C4961">
              <w:rPr>
                <w:rFonts w:ascii="Arial" w:eastAsia="Times New Roman" w:hAnsi="Arial" w:cs="Times New Roman"/>
                <w:sz w:val="24"/>
                <w:szCs w:val="24"/>
              </w:rPr>
              <w:t>m</w:t>
            </w:r>
            <w:r w:rsidR="000C4961" w:rsidRPr="002171A8">
              <w:rPr>
                <w:rFonts w:ascii="Arial" w:eastAsia="Times New Roman" w:hAnsi="Arial" w:cs="Times New Roman"/>
                <w:sz w:val="24"/>
                <w:szCs w:val="24"/>
              </w:rPr>
              <w:t xml:space="preserve">onths </w:t>
            </w:r>
            <w:r w:rsidRPr="002171A8">
              <w:rPr>
                <w:rFonts w:ascii="Arial" w:eastAsia="Times New Roman" w:hAnsi="Arial" w:cs="Times New Roman"/>
                <w:sz w:val="24"/>
                <w:szCs w:val="24"/>
                <w:lang w:val="en-US"/>
              </w:rPr>
              <w:t>​</w:t>
            </w:r>
          </w:p>
        </w:tc>
        <w:tc>
          <w:tcPr>
            <w:tcW w:w="191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74EB77E1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9 months ​</w:t>
            </w:r>
          </w:p>
        </w:tc>
        <w:tc>
          <w:tcPr>
            <w:tcW w:w="148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auto" w:fill="F8D7CD"/>
            <w:tcMar>
              <w:top w:w="9" w:type="dxa"/>
              <w:left w:w="9" w:type="dxa"/>
              <w:bottom w:w="9" w:type="dxa"/>
              <w:right w:w="9" w:type="dxa"/>
            </w:tcMar>
            <w:vAlign w:val="center"/>
            <w:hideMark/>
          </w:tcPr>
          <w:p w14:paraId="0862F950" w14:textId="77777777" w:rsidR="00ED68F8" w:rsidRPr="002171A8" w:rsidRDefault="7F0DFD3A" w:rsidP="20CBA60F">
            <w:pPr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</w:rPr>
            </w:pPr>
            <w:r w:rsidRPr="002171A8">
              <w:rPr>
                <w:rFonts w:ascii="Arial" w:eastAsia="Times New Roman" w:hAnsi="Arial" w:cs="Times New Roman"/>
                <w:sz w:val="24"/>
                <w:szCs w:val="24"/>
              </w:rPr>
              <w:t>12 months</w:t>
            </w:r>
          </w:p>
        </w:tc>
      </w:tr>
    </w:tbl>
    <w:p w14:paraId="16142847" w14:textId="77777777" w:rsidR="00A1175B" w:rsidRPr="002171A8" w:rsidRDefault="00A1175B" w:rsidP="00A1175B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14:paraId="1E59F021" w14:textId="4DFF0130" w:rsidR="00A1175B" w:rsidRPr="002171A8" w:rsidRDefault="0C76A9B4" w:rsidP="007521C6">
      <w:pPr>
        <w:spacing w:after="0" w:line="240" w:lineRule="auto"/>
        <w:ind w:left="1418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Where durations are referred to as being “bilaterally negotiated” this means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 that </w:t>
      </w:r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, the </w:t>
      </w:r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Relevant Transmission </w:t>
      </w:r>
      <w:proofErr w:type="gramStart"/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>Licensee</w:t>
      </w:r>
      <w:proofErr w:type="gramEnd"/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736113F9" w:rsidRPr="002171A8">
        <w:rPr>
          <w:rFonts w:ascii="Arial" w:eastAsia="Times New Roman" w:hAnsi="Arial" w:cs="Times New Roman"/>
          <w:sz w:val="24"/>
          <w:szCs w:val="24"/>
        </w:rPr>
        <w:t xml:space="preserve">and 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>t</w:t>
      </w:r>
      <w:r w:rsidR="736113F9" w:rsidRPr="002171A8">
        <w:rPr>
          <w:rFonts w:ascii="Arial" w:eastAsia="Times New Roman" w:hAnsi="Arial" w:cs="Times New Roman"/>
          <w:sz w:val="24"/>
          <w:szCs w:val="24"/>
        </w:rPr>
        <w:t>he</w:t>
      </w:r>
      <w:r w:rsidR="736113F9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User 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will aim to agree the durations for the </w:t>
      </w:r>
      <w:r w:rsidR="00A1175B" w:rsidRPr="002171A8">
        <w:tab/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purposes of </w:t>
      </w:r>
      <w:r w:rsidR="2CA096AD" w:rsidRPr="002171A8">
        <w:rPr>
          <w:rFonts w:ascii="Arial" w:eastAsia="Times New Roman" w:hAnsi="Arial" w:cs="Times New Roman"/>
          <w:sz w:val="24"/>
          <w:szCs w:val="24"/>
        </w:rPr>
        <w:t xml:space="preserve">Appendix 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>Q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 during the </w:t>
      </w:r>
      <w:r w:rsidR="050F711E" w:rsidRPr="002171A8">
        <w:rPr>
          <w:rFonts w:ascii="Arial" w:eastAsia="Times New Roman" w:hAnsi="Arial" w:cs="Times New Roman"/>
          <w:b/>
          <w:bCs/>
          <w:sz w:val="24"/>
          <w:szCs w:val="24"/>
        </w:rPr>
        <w:t>Offer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 prepar</w:t>
      </w:r>
      <w:r w:rsidR="173AD006" w:rsidRPr="002171A8">
        <w:rPr>
          <w:rFonts w:ascii="Arial" w:eastAsia="Times New Roman" w:hAnsi="Arial" w:cs="Times New Roman"/>
          <w:sz w:val="24"/>
          <w:szCs w:val="24"/>
        </w:rPr>
        <w:t>a</w:t>
      </w:r>
      <w:r w:rsidR="050F711E" w:rsidRPr="002171A8">
        <w:rPr>
          <w:rFonts w:ascii="Arial" w:eastAsia="Times New Roman" w:hAnsi="Arial" w:cs="Times New Roman"/>
          <w:sz w:val="24"/>
          <w:szCs w:val="24"/>
        </w:rPr>
        <w:t xml:space="preserve">tion </w:t>
      </w:r>
      <w:r w:rsidR="3241D4D8" w:rsidRPr="002171A8">
        <w:rPr>
          <w:rFonts w:ascii="Arial" w:eastAsia="Times New Roman" w:hAnsi="Arial" w:cs="Times New Roman"/>
          <w:sz w:val="24"/>
          <w:szCs w:val="24"/>
        </w:rPr>
        <w:t xml:space="preserve">period. Where 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not so agreed </w:t>
      </w:r>
      <w:r w:rsidR="28C7C5AD" w:rsidRPr="002171A8">
        <w:rPr>
          <w:rFonts w:ascii="Arial" w:eastAsia="Times New Roman" w:hAnsi="Arial" w:cs="Times New Roman"/>
          <w:sz w:val="24"/>
          <w:szCs w:val="24"/>
        </w:rPr>
        <w:t xml:space="preserve">by the time the </w:t>
      </w:r>
      <w:r w:rsidR="28C7C5AD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Offer </w:t>
      </w:r>
      <w:r w:rsidR="28C7C5AD" w:rsidRPr="002171A8">
        <w:rPr>
          <w:rFonts w:ascii="Arial" w:eastAsia="Times New Roman" w:hAnsi="Arial" w:cs="Times New Roman"/>
          <w:sz w:val="24"/>
          <w:szCs w:val="24"/>
        </w:rPr>
        <w:t>is made,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>Appendix Q will ref</w:t>
      </w:r>
      <w:r w:rsidR="34BC2EC8" w:rsidRPr="002171A8">
        <w:rPr>
          <w:rFonts w:ascii="Arial" w:eastAsia="Times New Roman" w:hAnsi="Arial" w:cs="Times New Roman"/>
          <w:sz w:val="24"/>
          <w:szCs w:val="24"/>
        </w:rPr>
        <w:t>l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ect the durations proposed by </w:t>
      </w:r>
      <w:r w:rsidR="007521C6" w:rsidRPr="002171A8">
        <w:rPr>
          <w:rFonts w:ascii="Arial" w:eastAsia="Times New Roman" w:hAnsi="Arial" w:cs="Times New Roman"/>
          <w:b/>
          <w:bCs/>
          <w:sz w:val="24"/>
          <w:szCs w:val="24"/>
        </w:rPr>
        <w:t>T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>he Company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Relevant </w:t>
      </w:r>
      <w:r w:rsidR="007521C6" w:rsidRPr="002171A8">
        <w:rPr>
          <w:rFonts w:ascii="Arial" w:eastAsia="Times New Roman" w:hAnsi="Arial" w:cs="Times New Roman"/>
          <w:b/>
          <w:bCs/>
          <w:sz w:val="24"/>
          <w:szCs w:val="24"/>
        </w:rPr>
        <w:t>T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>ransmission Licensee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007521C6" w:rsidRPr="002171A8">
        <w:rPr>
          <w:rFonts w:ascii="Arial" w:eastAsia="Times New Roman" w:hAnsi="Arial" w:cs="Times New Roman"/>
          <w:sz w:val="24"/>
          <w:szCs w:val="24"/>
        </w:rPr>
        <w:t>d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iscussions will continue </w:t>
      </w:r>
      <w:r w:rsidR="3B19B542" w:rsidRPr="002171A8">
        <w:rPr>
          <w:rFonts w:ascii="Arial" w:eastAsia="Times New Roman" w:hAnsi="Arial" w:cs="Times New Roman"/>
          <w:sz w:val="24"/>
          <w:szCs w:val="24"/>
        </w:rPr>
        <w:t xml:space="preserve">with a view to agreeing these 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during the </w:t>
      </w:r>
      <w:r w:rsidR="55B866B0" w:rsidRPr="002171A8">
        <w:rPr>
          <w:rFonts w:ascii="Arial" w:eastAsia="Times New Roman" w:hAnsi="Arial" w:cs="Times New Roman"/>
          <w:b/>
          <w:bCs/>
          <w:sz w:val="24"/>
          <w:szCs w:val="24"/>
        </w:rPr>
        <w:t>Offer</w:t>
      </w:r>
      <w:r w:rsidR="55B866B0" w:rsidRPr="002171A8">
        <w:rPr>
          <w:rFonts w:ascii="Arial" w:eastAsia="Times New Roman" w:hAnsi="Arial" w:cs="Times New Roman"/>
          <w:sz w:val="24"/>
          <w:szCs w:val="24"/>
        </w:rPr>
        <w:t xml:space="preserve"> accep</w:t>
      </w:r>
      <w:r w:rsidR="401F7731" w:rsidRPr="002171A8">
        <w:rPr>
          <w:rFonts w:ascii="Arial" w:eastAsia="Times New Roman" w:hAnsi="Arial" w:cs="Times New Roman"/>
          <w:sz w:val="24"/>
          <w:szCs w:val="24"/>
        </w:rPr>
        <w:t>tance period.</w:t>
      </w:r>
    </w:p>
    <w:p w14:paraId="63729757" w14:textId="3DAE31AA" w:rsidR="27938AA7" w:rsidRPr="002171A8" w:rsidRDefault="27938AA7" w:rsidP="27938AA7">
      <w:pPr>
        <w:spacing w:after="0" w:line="240" w:lineRule="auto"/>
        <w:rPr>
          <w:rFonts w:ascii="Arial" w:eastAsia="Times New Roman" w:hAnsi="Arial" w:cs="Times New Roman"/>
          <w:sz w:val="24"/>
          <w:szCs w:val="24"/>
        </w:rPr>
      </w:pPr>
    </w:p>
    <w:p w14:paraId="7B5DEEA3" w14:textId="5772FBD1" w:rsidR="00A1175B" w:rsidRPr="002171A8" w:rsidRDefault="71CC3C74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0479A0FF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.4 </w:t>
      </w:r>
      <w:r w:rsidR="00A1175B" w:rsidRPr="002171A8">
        <w:tab/>
      </w:r>
      <w:r w:rsidR="00A1175B" w:rsidRPr="002171A8">
        <w:tab/>
      </w:r>
      <w:r w:rsidRPr="002171A8">
        <w:rPr>
          <w:rFonts w:ascii="Arial" w:eastAsia="Times New Roman" w:hAnsi="Arial" w:cs="Times New Roman"/>
          <w:b/>
          <w:bCs/>
          <w:sz w:val="24"/>
          <w:szCs w:val="24"/>
          <w:u w:val="single"/>
        </w:rPr>
        <w:t>Project Milestone Communications</w:t>
      </w:r>
    </w:p>
    <w:p w14:paraId="5D98DC73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</w:rPr>
      </w:pPr>
    </w:p>
    <w:p w14:paraId="48BE7381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</w:rPr>
      </w:pPr>
    </w:p>
    <w:p w14:paraId="276402A7" w14:textId="3595E71E" w:rsidR="005A34AA" w:rsidRPr="002171A8" w:rsidRDefault="427C09F7" w:rsidP="6A41D61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0ECE2AC0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>4.</w:t>
      </w:r>
      <w:r w:rsidR="22EA36BD" w:rsidRPr="002171A8">
        <w:rPr>
          <w:rFonts w:ascii="Arial" w:eastAsia="Times New Roman" w:hAnsi="Arial" w:cs="Times New Roman"/>
          <w:sz w:val="24"/>
          <w:szCs w:val="24"/>
        </w:rPr>
        <w:t>1</w:t>
      </w:r>
      <w:r w:rsidR="1DD753BC" w:rsidRPr="002171A8">
        <w:tab/>
      </w:r>
      <w:r w:rsidR="009EBB0A" w:rsidRPr="002171A8">
        <w:rPr>
          <w:rFonts w:ascii="Arial" w:eastAsia="Times New Roman" w:hAnsi="Arial" w:cs="Times New Roman"/>
          <w:sz w:val="24"/>
          <w:szCs w:val="24"/>
        </w:rPr>
        <w:t>As soon as practicable and in any event by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 xml:space="preserve"> the due date f</w:t>
      </w:r>
      <w:r w:rsidR="77ED74CC" w:rsidRPr="002171A8">
        <w:rPr>
          <w:rFonts w:ascii="Arial" w:eastAsia="Times New Roman" w:hAnsi="Arial" w:cs="Times New Roman"/>
          <w:sz w:val="24"/>
          <w:szCs w:val="24"/>
        </w:rPr>
        <w:t>or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00BC9445" w:rsidRPr="002171A8">
        <w:rPr>
          <w:rFonts w:ascii="Arial" w:eastAsia="Times New Roman" w:hAnsi="Arial" w:cs="Times New Roman"/>
          <w:sz w:val="24"/>
          <w:szCs w:val="24"/>
        </w:rPr>
        <w:t xml:space="preserve">meeting 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 xml:space="preserve">a </w:t>
      </w:r>
      <w:r w:rsidR="65B3C3D5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 Milestone</w:t>
      </w:r>
      <w:r w:rsidR="1F95722F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, </w:t>
      </w:r>
      <w:r w:rsidR="65B3C3D5" w:rsidRPr="002171A8">
        <w:rPr>
          <w:rFonts w:ascii="Arial" w:eastAsia="Times New Roman" w:hAnsi="Arial" w:cs="Times New Roman"/>
          <w:sz w:val="24"/>
          <w:szCs w:val="24"/>
        </w:rPr>
        <w:t>t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he 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shall document 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 xml:space="preserve">and provide the evidence in accordance with the table above of progress on a </w:t>
      </w:r>
      <w:r w:rsidR="185E89A8" w:rsidRPr="002171A8">
        <w:rPr>
          <w:rFonts w:ascii="Arial" w:eastAsia="Times New Roman" w:hAnsi="Arial" w:cs="Times New Roman"/>
          <w:b/>
          <w:bCs/>
          <w:sz w:val="24"/>
          <w:szCs w:val="24"/>
        </w:rPr>
        <w:t>User P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rogression Milestone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to prove </w:t>
      </w:r>
      <w:r w:rsidR="2C204BAF" w:rsidRPr="002171A8">
        <w:rPr>
          <w:rFonts w:ascii="Arial" w:eastAsia="Times New Roman" w:hAnsi="Arial" w:cs="Times New Roman"/>
          <w:sz w:val="24"/>
          <w:szCs w:val="24"/>
        </w:rPr>
        <w:t xml:space="preserve">to </w:t>
      </w:r>
      <w:r w:rsidR="2C204BAF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The Company’s </w:t>
      </w:r>
      <w:r w:rsidR="2C204BAF" w:rsidRPr="002171A8">
        <w:rPr>
          <w:rFonts w:ascii="Arial" w:eastAsia="Times New Roman" w:hAnsi="Arial" w:cs="Times New Roman"/>
          <w:sz w:val="24"/>
          <w:szCs w:val="24"/>
        </w:rPr>
        <w:t xml:space="preserve">reasonable satisfaction </w:t>
      </w:r>
      <w:r w:rsidRPr="002171A8">
        <w:rPr>
          <w:rFonts w:ascii="Arial" w:eastAsia="Times New Roman" w:hAnsi="Arial" w:cs="Times New Roman"/>
          <w:sz w:val="24"/>
          <w:szCs w:val="24"/>
        </w:rPr>
        <w:t>that th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 xml:space="preserve">at </w:t>
      </w:r>
      <w:r w:rsidR="185E89A8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Milestone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has been met</w:t>
      </w:r>
      <w:r w:rsidR="185E89A8" w:rsidRPr="002171A8">
        <w:rPr>
          <w:rFonts w:ascii="Arial" w:eastAsia="Times New Roman" w:hAnsi="Arial" w:cs="Times New Roman"/>
          <w:sz w:val="24"/>
          <w:szCs w:val="24"/>
        </w:rPr>
        <w:t>.</w:t>
      </w:r>
    </w:p>
    <w:p w14:paraId="561156B1" w14:textId="77777777" w:rsidR="005A34AA" w:rsidRPr="002171A8" w:rsidRDefault="005A34AA" w:rsidP="007B755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bCs/>
          <w:sz w:val="24"/>
          <w:szCs w:val="20"/>
        </w:rPr>
      </w:pPr>
    </w:p>
    <w:p w14:paraId="3FA088A5" w14:textId="195C23FF" w:rsidR="00A1175B" w:rsidRPr="002171A8" w:rsidRDefault="74AA30B6" w:rsidP="6A41D61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0759C1C1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.4.</w:t>
      </w:r>
      <w:r w:rsidR="32404B81" w:rsidRPr="002171A8">
        <w:rPr>
          <w:rFonts w:ascii="Arial" w:eastAsia="Times New Roman" w:hAnsi="Arial" w:cs="Times New Roman"/>
          <w:sz w:val="24"/>
          <w:szCs w:val="24"/>
        </w:rPr>
        <w:t>2</w:t>
      </w:r>
      <w:r w:rsidR="005A34AA" w:rsidRPr="002171A8">
        <w:tab/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will notify </w:t>
      </w:r>
      <w:r w:rsidR="71CC3C74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The Company 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and the </w:t>
      </w:r>
      <w:r w:rsidR="71CC3C74" w:rsidRPr="002171A8">
        <w:rPr>
          <w:rFonts w:ascii="Arial" w:eastAsia="Times New Roman" w:hAnsi="Arial" w:cs="Times New Roman"/>
          <w:b/>
          <w:bCs/>
          <w:sz w:val="24"/>
          <w:szCs w:val="24"/>
        </w:rPr>
        <w:t>Relevant Transmission Licensee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, at the earliest </w:t>
      </w:r>
      <w:proofErr w:type="gramStart"/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opportunity, </w:t>
      </w:r>
      <w:r w:rsidR="2038873B" w:rsidRPr="002171A8">
        <w:rPr>
          <w:rFonts w:ascii="Arial" w:eastAsia="Times New Roman" w:hAnsi="Arial" w:cs="Times New Roman"/>
          <w:sz w:val="24"/>
          <w:szCs w:val="24"/>
        </w:rPr>
        <w:t>as soon as</w:t>
      </w:r>
      <w:proofErr w:type="gramEnd"/>
      <w:r w:rsidR="2038873B" w:rsidRPr="002171A8">
        <w:rPr>
          <w:rFonts w:ascii="Arial" w:eastAsia="Times New Roman" w:hAnsi="Arial" w:cs="Times New Roman"/>
          <w:sz w:val="24"/>
          <w:szCs w:val="24"/>
        </w:rPr>
        <w:t xml:space="preserve"> it becomes aware of </w:t>
      </w:r>
      <w:r w:rsidR="71CC3C74" w:rsidRPr="002171A8">
        <w:rPr>
          <w:rFonts w:ascii="Arial" w:eastAsia="Times New Roman" w:hAnsi="Arial" w:cs="Times New Roman"/>
          <w:sz w:val="24"/>
          <w:szCs w:val="24"/>
        </w:rPr>
        <w:t xml:space="preserve">any issues that </w:t>
      </w:r>
      <w:r w:rsidR="0A31C338" w:rsidRPr="002171A8">
        <w:rPr>
          <w:rFonts w:ascii="Arial" w:eastAsia="Times New Roman" w:hAnsi="Arial" w:cs="Times New Roman"/>
          <w:sz w:val="24"/>
          <w:szCs w:val="24"/>
        </w:rPr>
        <w:t xml:space="preserve">could impact on the </w:t>
      </w:r>
      <w:r w:rsidR="0A31C338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0A31C338" w:rsidRPr="002171A8">
        <w:rPr>
          <w:rFonts w:ascii="Arial" w:eastAsia="Times New Roman" w:hAnsi="Arial" w:cs="Times New Roman"/>
          <w:sz w:val="24"/>
          <w:szCs w:val="24"/>
        </w:rPr>
        <w:t xml:space="preserve"> ability to meet any of the </w:t>
      </w:r>
      <w:r w:rsidR="0A31C338" w:rsidRPr="002171A8">
        <w:rPr>
          <w:rFonts w:ascii="Arial" w:eastAsia="Times New Roman" w:hAnsi="Arial" w:cs="Times New Roman"/>
          <w:b/>
          <w:bCs/>
          <w:sz w:val="24"/>
          <w:szCs w:val="24"/>
        </w:rPr>
        <w:t>User Progression Milestones</w:t>
      </w:r>
      <w:r w:rsidR="0A31C338" w:rsidRPr="002171A8">
        <w:rPr>
          <w:rFonts w:ascii="Arial" w:eastAsia="Times New Roman" w:hAnsi="Arial" w:cs="Times New Roman"/>
          <w:sz w:val="24"/>
          <w:szCs w:val="24"/>
        </w:rPr>
        <w:t xml:space="preserve"> and specifically of any that 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7DBFBD62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 xml:space="preserve"> believes could fall under 1</w:t>
      </w:r>
      <w:r w:rsidR="3F98108E" w:rsidRPr="002171A8">
        <w:rPr>
          <w:rFonts w:ascii="Arial" w:eastAsia="Times New Roman" w:hAnsi="Arial" w:cs="Times New Roman"/>
          <w:sz w:val="24"/>
          <w:szCs w:val="24"/>
        </w:rPr>
        <w:t>6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>.5 below</w:t>
      </w:r>
      <w:r w:rsidR="47D5962E" w:rsidRPr="002171A8">
        <w:rPr>
          <w:rFonts w:ascii="Arial" w:eastAsia="Times New Roman" w:hAnsi="Arial" w:cs="Times New Roman"/>
          <w:sz w:val="24"/>
          <w:szCs w:val="24"/>
        </w:rPr>
        <w:t xml:space="preserve">. Where the </w:t>
      </w:r>
      <w:r w:rsidR="47D5962E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7D5962E" w:rsidRPr="002171A8">
        <w:rPr>
          <w:rFonts w:ascii="Arial" w:eastAsia="Times New Roman" w:hAnsi="Arial" w:cs="Times New Roman"/>
          <w:sz w:val="24"/>
          <w:szCs w:val="24"/>
        </w:rPr>
        <w:t xml:space="preserve"> believes that an issue could fall under 1</w:t>
      </w:r>
      <w:r w:rsidR="0CDBA527" w:rsidRPr="002171A8">
        <w:rPr>
          <w:rFonts w:ascii="Arial" w:eastAsia="Times New Roman" w:hAnsi="Arial" w:cs="Times New Roman"/>
          <w:sz w:val="24"/>
          <w:szCs w:val="24"/>
        </w:rPr>
        <w:t>6</w:t>
      </w:r>
      <w:r w:rsidR="47D5962E" w:rsidRPr="002171A8">
        <w:rPr>
          <w:rFonts w:ascii="Arial" w:eastAsia="Times New Roman" w:hAnsi="Arial" w:cs="Times New Roman"/>
          <w:sz w:val="24"/>
          <w:szCs w:val="24"/>
        </w:rPr>
        <w:t xml:space="preserve">.5 below evidence supporting this shall be provided to </w:t>
      </w:r>
      <w:r w:rsidR="47D5962E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7DBFBD62" w:rsidRPr="002171A8">
        <w:rPr>
          <w:rFonts w:ascii="Arial" w:eastAsia="Times New Roman" w:hAnsi="Arial" w:cs="Times New Roman"/>
          <w:sz w:val="24"/>
          <w:szCs w:val="24"/>
        </w:rPr>
        <w:t xml:space="preserve">. </w:t>
      </w:r>
    </w:p>
    <w:p w14:paraId="02EC7D59" w14:textId="3D77EE1D" w:rsidR="6A41D61D" w:rsidRPr="002171A8" w:rsidRDefault="6A41D61D" w:rsidP="6A41D61D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</w:p>
    <w:p w14:paraId="0CA6F15E" w14:textId="1828E5B5" w:rsidR="00A1175B" w:rsidRPr="002171A8" w:rsidRDefault="32D1C034" w:rsidP="603ABB04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15D5F975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.4.</w:t>
      </w:r>
      <w:r w:rsidR="2408DBD7" w:rsidRPr="002171A8">
        <w:rPr>
          <w:rFonts w:ascii="Arial" w:eastAsia="Times New Roman" w:hAnsi="Arial" w:cs="Times New Roman"/>
          <w:sz w:val="24"/>
          <w:szCs w:val="24"/>
        </w:rPr>
        <w:t>3</w:t>
      </w:r>
      <w:r w:rsidR="05C10864" w:rsidRPr="002171A8">
        <w:tab/>
      </w:r>
      <w:r w:rsidR="05C10864" w:rsidRPr="002171A8">
        <w:tab/>
      </w:r>
      <w:r w:rsidR="00672A2B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00672A2B" w:rsidRPr="002171A8">
        <w:rPr>
          <w:rFonts w:ascii="Arial" w:eastAsia="Times New Roman" w:hAnsi="Arial" w:cs="Times New Roman"/>
          <w:sz w:val="24"/>
          <w:szCs w:val="24"/>
        </w:rPr>
        <w:t xml:space="preserve"> will upon receipt of evidence 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>provided in accordance with 1</w:t>
      </w:r>
      <w:r w:rsidR="26C584C2" w:rsidRPr="002171A8">
        <w:rPr>
          <w:rFonts w:ascii="Arial" w:eastAsia="Times New Roman" w:hAnsi="Arial" w:cs="Times New Roman"/>
          <w:sz w:val="24"/>
          <w:szCs w:val="24"/>
        </w:rPr>
        <w:t>6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>.4.</w:t>
      </w:r>
      <w:r w:rsidR="2408DBD7" w:rsidRPr="002171A8">
        <w:rPr>
          <w:rFonts w:ascii="Arial" w:eastAsia="Times New Roman" w:hAnsi="Arial" w:cs="Times New Roman"/>
          <w:sz w:val="24"/>
          <w:szCs w:val="24"/>
        </w:rPr>
        <w:t>1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 xml:space="preserve"> above, advise the </w:t>
      </w:r>
      <w:r w:rsidR="668FA2B1" w:rsidRPr="002171A8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 xml:space="preserve"> within </w:t>
      </w:r>
      <w:r w:rsidR="2FFA4182" w:rsidRPr="002171A8">
        <w:rPr>
          <w:rFonts w:ascii="Arial" w:eastAsia="Times New Roman" w:hAnsi="Arial" w:cs="Times New Roman"/>
          <w:sz w:val="24"/>
          <w:szCs w:val="24"/>
        </w:rPr>
        <w:t>10</w:t>
      </w:r>
      <w:r w:rsidR="7E024746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1D703697" w:rsidRPr="002171A8">
        <w:rPr>
          <w:rFonts w:ascii="Arial" w:eastAsia="Times New Roman" w:hAnsi="Arial" w:cs="Times New Roman"/>
          <w:b/>
          <w:bCs/>
          <w:sz w:val="24"/>
          <w:szCs w:val="24"/>
        </w:rPr>
        <w:t>B</w:t>
      </w:r>
      <w:r w:rsidR="7E024746" w:rsidRPr="002171A8">
        <w:rPr>
          <w:rFonts w:ascii="Arial" w:eastAsia="Times New Roman" w:hAnsi="Arial" w:cs="Times New Roman"/>
          <w:b/>
          <w:bCs/>
          <w:sz w:val="24"/>
          <w:szCs w:val="24"/>
        </w:rPr>
        <w:t>usiness</w:t>
      </w:r>
      <w:r w:rsidR="2B7772B7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20974784" w:rsidRPr="002171A8">
        <w:rPr>
          <w:rFonts w:ascii="Arial" w:eastAsia="Times New Roman" w:hAnsi="Arial" w:cs="Times New Roman"/>
          <w:b/>
          <w:bCs/>
          <w:sz w:val="24"/>
          <w:szCs w:val="24"/>
        </w:rPr>
        <w:t>D</w:t>
      </w:r>
      <w:r w:rsidR="2B7772B7" w:rsidRPr="002171A8">
        <w:rPr>
          <w:rFonts w:ascii="Arial" w:eastAsia="Times New Roman" w:hAnsi="Arial" w:cs="Times New Roman"/>
          <w:b/>
          <w:bCs/>
          <w:sz w:val="24"/>
          <w:szCs w:val="24"/>
        </w:rPr>
        <w:t>ays</w:t>
      </w:r>
      <w:r w:rsidR="668FA2B1" w:rsidRPr="002171A8">
        <w:rPr>
          <w:rFonts w:ascii="Arial" w:eastAsia="Times New Roman" w:hAnsi="Arial" w:cs="Times New Roman"/>
          <w:sz w:val="24"/>
          <w:szCs w:val="24"/>
        </w:rPr>
        <w:t xml:space="preserve"> as to whether it is satisfied that the </w:t>
      </w:r>
      <w:r w:rsidR="668FA2B1" w:rsidRPr="002171A8">
        <w:rPr>
          <w:rFonts w:ascii="Arial" w:eastAsia="Times New Roman" w:hAnsi="Arial" w:cs="Times New Roman"/>
          <w:b/>
          <w:bCs/>
          <w:sz w:val="24"/>
          <w:szCs w:val="24"/>
        </w:rPr>
        <w:t xml:space="preserve">User Progression </w:t>
      </w:r>
      <w:r w:rsidR="00672A2B" w:rsidRPr="002171A8">
        <w:rPr>
          <w:rFonts w:ascii="Arial" w:eastAsia="Times New Roman" w:hAnsi="Arial" w:cs="Times New Roman"/>
          <w:b/>
          <w:bCs/>
          <w:sz w:val="24"/>
          <w:szCs w:val="24"/>
        </w:rPr>
        <w:t>Milestone</w:t>
      </w:r>
      <w:r w:rsidR="00672A2B" w:rsidRPr="002171A8">
        <w:rPr>
          <w:rFonts w:ascii="Arial" w:eastAsia="Times New Roman" w:hAnsi="Arial" w:cs="Times New Roman"/>
          <w:sz w:val="24"/>
          <w:szCs w:val="24"/>
        </w:rPr>
        <w:t xml:space="preserve"> has been met</w:t>
      </w:r>
      <w:r w:rsidR="30B3FF3E" w:rsidRPr="002171A8">
        <w:rPr>
          <w:rFonts w:ascii="Arial" w:eastAsia="Times New Roman" w:hAnsi="Arial" w:cs="Times New Roman"/>
          <w:sz w:val="24"/>
          <w:szCs w:val="24"/>
        </w:rPr>
        <w:t xml:space="preserve"> and whether </w:t>
      </w:r>
      <w:r w:rsidR="05CEC3EF" w:rsidRPr="002171A8">
        <w:rPr>
          <w:rFonts w:ascii="Arial" w:eastAsia="Times New Roman" w:hAnsi="Arial" w:cs="Times New Roman"/>
          <w:sz w:val="24"/>
          <w:szCs w:val="24"/>
        </w:rPr>
        <w:t xml:space="preserve">the status of the </w:t>
      </w:r>
      <w:r w:rsidR="05CEC3EF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05CEC3EF" w:rsidRPr="002171A8">
        <w:rPr>
          <w:rFonts w:ascii="Arial" w:eastAsia="Times New Roman" w:hAnsi="Arial" w:cs="Times New Roman"/>
          <w:sz w:val="24"/>
          <w:szCs w:val="24"/>
        </w:rPr>
        <w:t xml:space="preserve"> project </w:t>
      </w:r>
      <w:r w:rsidR="14404E12" w:rsidRPr="002171A8">
        <w:rPr>
          <w:rFonts w:ascii="Arial" w:eastAsia="Times New Roman" w:hAnsi="Arial" w:cs="Times New Roman"/>
          <w:sz w:val="24"/>
          <w:szCs w:val="24"/>
        </w:rPr>
        <w:t xml:space="preserve">is categorised </w:t>
      </w:r>
      <w:r w:rsidR="235A8AE1" w:rsidRPr="002171A8">
        <w:rPr>
          <w:rFonts w:ascii="Arial" w:eastAsia="Times New Roman" w:hAnsi="Arial" w:cs="Times New Roman"/>
          <w:sz w:val="24"/>
          <w:szCs w:val="24"/>
        </w:rPr>
        <w:t xml:space="preserve">by </w:t>
      </w:r>
      <w:r w:rsidR="235A8AE1" w:rsidRPr="002171A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235A8AE1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05CEC3EF" w:rsidRPr="002171A8">
        <w:rPr>
          <w:rFonts w:ascii="Arial" w:eastAsia="Times New Roman" w:hAnsi="Arial" w:cs="Times New Roman"/>
          <w:sz w:val="24"/>
          <w:szCs w:val="24"/>
        </w:rPr>
        <w:t xml:space="preserve">as “On Track” </w:t>
      </w:r>
      <w:r w:rsidR="7C935E88" w:rsidRPr="002171A8">
        <w:rPr>
          <w:rFonts w:ascii="Arial" w:eastAsia="Times New Roman" w:hAnsi="Arial" w:cs="Times New Roman"/>
          <w:sz w:val="24"/>
          <w:szCs w:val="24"/>
        </w:rPr>
        <w:t>or “Termination”.</w:t>
      </w:r>
    </w:p>
    <w:p w14:paraId="7B866B4D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6ECF661A" w14:textId="4B01A8D0" w:rsidR="00A1175B" w:rsidRPr="002171A8" w:rsidRDefault="71CC3C74" w:rsidP="6A41D61D">
      <w:pPr>
        <w:spacing w:after="0" w:line="240" w:lineRule="auto"/>
        <w:ind w:left="1440" w:hanging="1440"/>
        <w:jc w:val="both"/>
        <w:rPr>
          <w:rFonts w:ascii="Arial" w:eastAsia="Times New Roman" w:hAnsi="Arial" w:cs="Arial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20D7F71B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>4.</w:t>
      </w:r>
      <w:r w:rsidR="2EB44CAC" w:rsidRPr="002171A8">
        <w:rPr>
          <w:rFonts w:ascii="Arial" w:eastAsia="Times New Roman" w:hAnsi="Arial" w:cs="Times New Roman"/>
          <w:sz w:val="24"/>
          <w:szCs w:val="24"/>
        </w:rPr>
        <w:t>4</w:t>
      </w:r>
      <w:r w:rsidRPr="002171A8">
        <w:tab/>
      </w:r>
      <w:r w:rsidRPr="002171A8">
        <w:rPr>
          <w:rFonts w:ascii="Arial" w:eastAsia="Times New Roman" w:hAnsi="Arial" w:cs="Times New Roman"/>
          <w:sz w:val="24"/>
          <w:szCs w:val="24"/>
        </w:rPr>
        <w:t>If no evidence is provided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 xml:space="preserve"> in accordance with 1</w:t>
      </w:r>
      <w:r w:rsidR="77AA3D59" w:rsidRPr="002171A8">
        <w:rPr>
          <w:rFonts w:ascii="Arial" w:eastAsia="Times New Roman" w:hAnsi="Arial" w:cs="Times New Roman"/>
          <w:sz w:val="24"/>
          <w:szCs w:val="24"/>
        </w:rPr>
        <w:t>6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>.4.</w:t>
      </w:r>
      <w:r w:rsidR="2EB44CAC" w:rsidRPr="002171A8">
        <w:rPr>
          <w:rFonts w:ascii="Arial" w:eastAsia="Times New Roman" w:hAnsi="Arial" w:cs="Times New Roman"/>
          <w:sz w:val="24"/>
          <w:szCs w:val="24"/>
        </w:rPr>
        <w:t>1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 xml:space="preserve"> above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, or 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>the</w:t>
      </w:r>
      <w:r w:rsidR="1543CA51" w:rsidRPr="002171A8">
        <w:rPr>
          <w:rFonts w:ascii="Arial" w:eastAsia="Times New Roman" w:hAnsi="Arial" w:cs="Times New Roman"/>
          <w:sz w:val="24"/>
          <w:szCs w:val="24"/>
        </w:rPr>
        <w:t xml:space="preserve"> evidence</w:t>
      </w:r>
      <w:r w:rsidR="789091DB" w:rsidRPr="002171A8">
        <w:rPr>
          <w:rFonts w:ascii="Arial" w:eastAsia="Times New Roman" w:hAnsi="Arial" w:cs="Times New Roman"/>
          <w:sz w:val="24"/>
          <w:szCs w:val="24"/>
        </w:rPr>
        <w:t xml:space="preserve"> provided is </w:t>
      </w:r>
      <w:r w:rsidRPr="002171A8">
        <w:rPr>
          <w:rFonts w:ascii="Arial" w:eastAsia="Times New Roman" w:hAnsi="Arial" w:cs="Times New Roman"/>
          <w:sz w:val="24"/>
          <w:szCs w:val="24"/>
        </w:rPr>
        <w:t>considered insufficient</w:t>
      </w:r>
      <w:r w:rsidR="03B8FF75" w:rsidRPr="002171A8">
        <w:rPr>
          <w:rFonts w:ascii="Arial" w:eastAsia="Times New Roman" w:hAnsi="Arial" w:cs="Times New Roman"/>
          <w:sz w:val="24"/>
          <w:szCs w:val="24"/>
        </w:rPr>
        <w:t xml:space="preserve"> to demonstrate that the milestone has been met</w:t>
      </w:r>
      <w:r w:rsidRPr="002171A8">
        <w:rPr>
          <w:rFonts w:ascii="Arial" w:eastAsia="Times New Roman" w:hAnsi="Arial" w:cs="Times New Roman"/>
          <w:sz w:val="24"/>
          <w:szCs w:val="24"/>
        </w:rPr>
        <w:t xml:space="preserve">, 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and </w:t>
      </w:r>
      <w:proofErr w:type="gramStart"/>
      <w:r w:rsidR="08450168" w:rsidRPr="002171A8">
        <w:rPr>
          <w:rFonts w:ascii="Arial" w:eastAsia="Times New Roman" w:hAnsi="Arial" w:cs="Times New Roman"/>
          <w:sz w:val="24"/>
          <w:szCs w:val="24"/>
        </w:rPr>
        <w:t>as a</w:t>
      </w:r>
      <w:r w:rsidR="2598642F" w:rsidRPr="002171A8">
        <w:rPr>
          <w:rFonts w:ascii="Arial" w:eastAsia="Times New Roman" w:hAnsi="Arial" w:cs="Times New Roman"/>
          <w:sz w:val="24"/>
          <w:szCs w:val="24"/>
        </w:rPr>
        <w:t xml:space="preserve"> consequence</w:t>
      </w:r>
      <w:proofErr w:type="gramEnd"/>
      <w:r w:rsidR="2598642F" w:rsidRPr="002171A8">
        <w:rPr>
          <w:rFonts w:ascii="Arial" w:eastAsia="Times New Roman" w:hAnsi="Arial" w:cs="Times New Roman"/>
          <w:sz w:val="24"/>
          <w:szCs w:val="24"/>
        </w:rPr>
        <w:t xml:space="preserve"> 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the status of the </w:t>
      </w:r>
      <w:r w:rsidR="4B0AEBEB" w:rsidRPr="002171A8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 project is categorised as “</w:t>
      </w:r>
      <w:r w:rsidR="0AF04FA2" w:rsidRPr="002171A8">
        <w:rPr>
          <w:rFonts w:ascii="Arial" w:eastAsia="Times New Roman" w:hAnsi="Arial" w:cs="Times New Roman"/>
          <w:sz w:val="24"/>
          <w:szCs w:val="24"/>
        </w:rPr>
        <w:t>T</w:t>
      </w:r>
      <w:r w:rsidR="4B0AEBEB" w:rsidRPr="002171A8">
        <w:rPr>
          <w:rFonts w:ascii="Arial" w:eastAsia="Times New Roman" w:hAnsi="Arial" w:cs="Times New Roman"/>
          <w:sz w:val="24"/>
          <w:szCs w:val="24"/>
        </w:rPr>
        <w:t xml:space="preserve">ermination” 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 xml:space="preserve">The Company </w:t>
      </w:r>
      <w:r w:rsidR="00CEA964" w:rsidRPr="002171A8">
        <w:rPr>
          <w:rFonts w:ascii="Arial" w:eastAsia="Arial" w:hAnsi="Arial" w:cs="Arial"/>
          <w:sz w:val="24"/>
          <w:szCs w:val="24"/>
        </w:rPr>
        <w:t>will notify the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 xml:space="preserve"> User </w:t>
      </w:r>
      <w:r w:rsidR="00CEA964" w:rsidRPr="002171A8">
        <w:rPr>
          <w:rFonts w:ascii="Arial" w:eastAsia="Arial" w:hAnsi="Arial" w:cs="Arial"/>
          <w:sz w:val="24"/>
          <w:szCs w:val="24"/>
        </w:rPr>
        <w:t>that the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 xml:space="preserve"> User’s </w:t>
      </w:r>
      <w:r w:rsidR="00CEA964" w:rsidRPr="002171A8">
        <w:rPr>
          <w:rFonts w:ascii="Arial" w:eastAsia="Arial" w:hAnsi="Arial" w:cs="Arial"/>
          <w:sz w:val="24"/>
          <w:szCs w:val="24"/>
        </w:rPr>
        <w:t xml:space="preserve">project is categorised as “Termination” and that the </w:t>
      </w:r>
      <w:r w:rsidR="00CEA964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00CEA964" w:rsidRPr="002171A8">
        <w:rPr>
          <w:rFonts w:ascii="Arial" w:eastAsia="Arial" w:hAnsi="Arial" w:cs="Arial"/>
          <w:sz w:val="24"/>
          <w:szCs w:val="24"/>
        </w:rPr>
        <w:t xml:space="preserve"> has started</w:t>
      </w:r>
      <w:r w:rsidR="789091DB" w:rsidRPr="002171A8">
        <w:rPr>
          <w:rFonts w:ascii="Arial" w:eastAsia="Times New Roman" w:hAnsi="Arial" w:cs="Arial"/>
          <w:sz w:val="24"/>
          <w:szCs w:val="24"/>
        </w:rPr>
        <w:t>.</w:t>
      </w:r>
    </w:p>
    <w:p w14:paraId="02323D8B" w14:textId="6C69F649" w:rsidR="6A41D61D" w:rsidRPr="002171A8" w:rsidRDefault="6A41D61D" w:rsidP="6A41D61D">
      <w:pPr>
        <w:spacing w:after="0" w:line="240" w:lineRule="auto"/>
        <w:ind w:left="1440" w:hanging="1440"/>
        <w:jc w:val="both"/>
        <w:rPr>
          <w:rFonts w:ascii="Arial" w:eastAsia="Times New Roman" w:hAnsi="Arial" w:cs="Arial"/>
          <w:sz w:val="24"/>
          <w:szCs w:val="24"/>
        </w:rPr>
      </w:pPr>
    </w:p>
    <w:p w14:paraId="06952E8B" w14:textId="39B8027F" w:rsidR="4542F238" w:rsidRPr="002171A8" w:rsidRDefault="0EBDCC10" w:rsidP="6A41D61D">
      <w:pPr>
        <w:spacing w:after="0" w:line="240" w:lineRule="auto"/>
        <w:ind w:left="1440" w:hanging="1440"/>
        <w:jc w:val="both"/>
        <w:rPr>
          <w:rFonts w:ascii="Arial" w:eastAsia="Arial" w:hAnsi="Arial" w:cs="Arial"/>
          <w:sz w:val="24"/>
          <w:szCs w:val="24"/>
        </w:rPr>
      </w:pPr>
      <w:r w:rsidRPr="002171A8">
        <w:rPr>
          <w:rFonts w:ascii="Arial" w:eastAsia="Times New Roman" w:hAnsi="Arial" w:cs="Arial"/>
          <w:sz w:val="24"/>
          <w:szCs w:val="24"/>
        </w:rPr>
        <w:t>16</w:t>
      </w:r>
      <w:r w:rsidR="2399F0D4" w:rsidRPr="002171A8">
        <w:rPr>
          <w:rFonts w:ascii="Arial" w:eastAsia="Times New Roman" w:hAnsi="Arial" w:cs="Arial"/>
          <w:sz w:val="24"/>
          <w:szCs w:val="24"/>
        </w:rPr>
        <w:t>.4.5</w:t>
      </w:r>
      <w:r w:rsidR="72EA7914" w:rsidRPr="002171A8">
        <w:tab/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If during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project progresses such that it achieves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 Progression Milestone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against which it was categorised as “Termination”,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project shall be re</w:t>
      </w:r>
      <w:r w:rsidR="54DCA8B9" w:rsidRPr="002171A8">
        <w:rPr>
          <w:rFonts w:ascii="Arial" w:eastAsia="Arial" w:hAnsi="Arial" w:cs="Arial"/>
          <w:sz w:val="24"/>
          <w:szCs w:val="24"/>
        </w:rPr>
        <w:t>-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categorised by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The Company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as being “On Track” by reference to that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 Progression Milestone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and the </w:t>
      </w:r>
      <w:r w:rsidR="2399F0D4" w:rsidRPr="002171A8">
        <w:rPr>
          <w:rFonts w:ascii="Arial" w:eastAsia="Arial" w:hAnsi="Arial" w:cs="Arial"/>
          <w:b/>
          <w:bCs/>
          <w:sz w:val="24"/>
          <w:szCs w:val="24"/>
        </w:rPr>
        <w:t>User</w:t>
      </w:r>
      <w:r w:rsidR="2399F0D4" w:rsidRPr="002171A8">
        <w:rPr>
          <w:rFonts w:ascii="Arial" w:eastAsia="Arial" w:hAnsi="Arial" w:cs="Arial"/>
          <w:sz w:val="24"/>
          <w:szCs w:val="24"/>
        </w:rPr>
        <w:t xml:space="preserve"> notified accordingly.</w:t>
      </w:r>
    </w:p>
    <w:p w14:paraId="258CDA79" w14:textId="77777777" w:rsidR="00A1175B" w:rsidRPr="002171A8" w:rsidRDefault="00A1175B" w:rsidP="007B755D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</w:rPr>
      </w:pPr>
    </w:p>
    <w:p w14:paraId="13CB1F91" w14:textId="2095271B" w:rsidR="00A1175B" w:rsidRPr="002171A8" w:rsidRDefault="71CC3C74" w:rsidP="18B59AA0">
      <w:pPr>
        <w:spacing w:after="0" w:line="240" w:lineRule="auto"/>
        <w:ind w:left="1440" w:hanging="1440"/>
        <w:jc w:val="both"/>
        <w:rPr>
          <w:rFonts w:ascii="Arial" w:eastAsia="Arial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</w:t>
      </w:r>
      <w:r w:rsidR="1A8038F2" w:rsidRPr="002171A8">
        <w:rPr>
          <w:rFonts w:ascii="Arial" w:eastAsia="Calibri" w:hAnsi="Arial" w:cs="Arial"/>
          <w:sz w:val="24"/>
          <w:szCs w:val="24"/>
        </w:rPr>
        <w:t>6</w:t>
      </w:r>
      <w:r w:rsidRPr="002171A8">
        <w:rPr>
          <w:rFonts w:ascii="Arial" w:eastAsia="Calibri" w:hAnsi="Arial" w:cs="Arial"/>
          <w:sz w:val="24"/>
          <w:szCs w:val="24"/>
        </w:rPr>
        <w:t>.</w:t>
      </w:r>
      <w:r w:rsidR="28C8C506" w:rsidRPr="002171A8">
        <w:rPr>
          <w:rFonts w:ascii="Arial" w:eastAsia="Calibri" w:hAnsi="Arial" w:cs="Arial"/>
          <w:sz w:val="24"/>
          <w:szCs w:val="24"/>
        </w:rPr>
        <w:t>4.</w:t>
      </w:r>
      <w:r w:rsidR="7743FA7F" w:rsidRPr="002171A8">
        <w:rPr>
          <w:rFonts w:ascii="Arial" w:eastAsia="Calibri" w:hAnsi="Arial" w:cs="Arial"/>
          <w:sz w:val="24"/>
          <w:szCs w:val="24"/>
        </w:rPr>
        <w:t>6</w:t>
      </w:r>
      <w:r w:rsidRPr="002171A8">
        <w:tab/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Where at the end of the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</w:t>
      </w:r>
      <w:r w:rsidR="657FCC20" w:rsidRPr="002171A8">
        <w:rPr>
          <w:rFonts w:ascii="Arial" w:eastAsia="Arial" w:hAnsi="Arial" w:cs="Arial"/>
          <w:sz w:val="24"/>
          <w:szCs w:val="24"/>
        </w:rPr>
        <w:t xml:space="preserve">for a </w:t>
      </w:r>
      <w:r w:rsidR="657FCC20" w:rsidRPr="002171A8">
        <w:rPr>
          <w:rFonts w:ascii="Arial" w:eastAsia="Arial" w:hAnsi="Arial" w:cs="Arial"/>
          <w:b/>
          <w:bCs/>
          <w:sz w:val="24"/>
          <w:szCs w:val="24"/>
        </w:rPr>
        <w:t>Conditional Progression Milestone</w:t>
      </w:r>
      <w:r w:rsidR="657FCC20" w:rsidRPr="002171A8">
        <w:rPr>
          <w:rFonts w:ascii="Arial" w:eastAsia="Arial" w:hAnsi="Arial" w:cs="Arial"/>
          <w:sz w:val="24"/>
          <w:szCs w:val="24"/>
        </w:rPr>
        <w:t xml:space="preserve"> 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the status of the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project is still categorised as “Termination”,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The Company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shall terminate the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>Construction Agreement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. </w:t>
      </w:r>
      <w:r w:rsidR="0251CA49" w:rsidRPr="002171A8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Where at the end of the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Project Milestone Remedy Period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for a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Construction Progression Milestone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the status of the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User’s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project is still categorised as “Termination”,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The Company</w:t>
      </w:r>
      <w:r w:rsidR="4B6ED509" w:rsidRPr="002171A8">
        <w:rPr>
          <w:rFonts w:ascii="Arial" w:eastAsia="Arial" w:hAnsi="Arial" w:cs="Arial"/>
          <w:sz w:val="24"/>
          <w:szCs w:val="24"/>
        </w:rPr>
        <w:t xml:space="preserve"> may terminate the </w:t>
      </w:r>
      <w:r w:rsidR="4B6ED509" w:rsidRPr="002171A8">
        <w:rPr>
          <w:rFonts w:ascii="Arial" w:eastAsia="Arial" w:hAnsi="Arial" w:cs="Arial"/>
          <w:b/>
          <w:bCs/>
          <w:sz w:val="24"/>
          <w:szCs w:val="24"/>
        </w:rPr>
        <w:t>Construction Agreement</w:t>
      </w:r>
      <w:r w:rsidR="4B6ED509" w:rsidRPr="002171A8">
        <w:rPr>
          <w:rFonts w:ascii="Arial" w:eastAsia="Arial" w:hAnsi="Arial" w:cs="Arial"/>
          <w:sz w:val="24"/>
          <w:szCs w:val="24"/>
        </w:rPr>
        <w:t>.</w:t>
      </w:r>
      <w:r w:rsidR="0251CA49" w:rsidRPr="002171A8">
        <w:rPr>
          <w:rFonts w:ascii="Arial" w:eastAsia="Arial" w:hAnsi="Arial" w:cs="Arial"/>
          <w:sz w:val="24"/>
          <w:szCs w:val="24"/>
        </w:rPr>
        <w:t xml:space="preserve"> </w:t>
      </w:r>
    </w:p>
    <w:p w14:paraId="18B9A108" w14:textId="04B87F15" w:rsidR="00A1175B" w:rsidRPr="002171A8" w:rsidRDefault="00A1175B" w:rsidP="6A41D61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27A62482" w14:textId="5208E6F5" w:rsidR="00A1175B" w:rsidRPr="002171A8" w:rsidRDefault="7476D50C" w:rsidP="007B755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</w:t>
      </w:r>
      <w:r w:rsidR="1118AEC2" w:rsidRPr="002171A8">
        <w:rPr>
          <w:rFonts w:ascii="Arial" w:eastAsia="Calibri" w:hAnsi="Arial" w:cs="Arial"/>
          <w:sz w:val="24"/>
          <w:szCs w:val="24"/>
        </w:rPr>
        <w:t>6</w:t>
      </w:r>
      <w:r w:rsidRPr="002171A8">
        <w:rPr>
          <w:rFonts w:ascii="Arial" w:eastAsia="Calibri" w:hAnsi="Arial" w:cs="Arial"/>
          <w:sz w:val="24"/>
          <w:szCs w:val="24"/>
        </w:rPr>
        <w:t>.4.7</w:t>
      </w:r>
      <w:r w:rsidR="5CCCE467" w:rsidRPr="002171A8">
        <w:tab/>
      </w:r>
      <w:r w:rsidR="00A1175B" w:rsidRPr="002171A8">
        <w:rPr>
          <w:rFonts w:ascii="Arial" w:eastAsia="Calibri" w:hAnsi="Arial" w:cs="Arial"/>
          <w:sz w:val="24"/>
          <w:szCs w:val="24"/>
        </w:rPr>
        <w:t xml:space="preserve">Whether or not any of the </w:t>
      </w:r>
      <w:r w:rsidR="00A1175B" w:rsidRPr="002171A8">
        <w:rPr>
          <w:rFonts w:ascii="Arial" w:eastAsia="Calibri" w:hAnsi="Arial" w:cs="Arial"/>
          <w:b/>
          <w:bCs/>
          <w:sz w:val="24"/>
          <w:szCs w:val="24"/>
        </w:rPr>
        <w:t>User Progression Milestones</w:t>
      </w:r>
      <w:r w:rsidR="00A1175B" w:rsidRPr="002171A8">
        <w:rPr>
          <w:rFonts w:ascii="Arial" w:eastAsia="Calibri" w:hAnsi="Arial" w:cs="Arial"/>
          <w:sz w:val="24"/>
          <w:szCs w:val="24"/>
        </w:rPr>
        <w:t xml:space="preserve"> have been achieved and/or what constitutes progress towards achieving them is a matter for the sole discretion of </w:t>
      </w:r>
      <w:r w:rsidR="00A1175B" w:rsidRPr="002171A8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="00A1175B" w:rsidRPr="002171A8">
        <w:rPr>
          <w:rFonts w:ascii="Arial" w:eastAsia="Calibri" w:hAnsi="Arial" w:cs="Arial"/>
          <w:sz w:val="24"/>
          <w:szCs w:val="24"/>
        </w:rPr>
        <w:t>.</w:t>
      </w:r>
    </w:p>
    <w:p w14:paraId="34FC60A5" w14:textId="77777777" w:rsidR="00D54CDC" w:rsidRPr="002171A8" w:rsidRDefault="00D54CDC" w:rsidP="007B755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2E012CA2" w14:textId="21D97BB9" w:rsidR="00D54CDC" w:rsidRPr="002171A8" w:rsidRDefault="6BAA4547" w:rsidP="007B755D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</w:t>
      </w:r>
      <w:r w:rsidR="216D5D1A" w:rsidRPr="002171A8">
        <w:rPr>
          <w:rFonts w:ascii="Arial" w:eastAsia="Calibri" w:hAnsi="Arial" w:cs="Arial"/>
          <w:sz w:val="24"/>
          <w:szCs w:val="24"/>
        </w:rPr>
        <w:t>.4.8</w:t>
      </w:r>
      <w:r w:rsidRPr="002171A8">
        <w:tab/>
      </w:r>
      <w:r w:rsidR="216D5D1A" w:rsidRPr="002171A8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="216D5D1A" w:rsidRPr="002171A8">
        <w:rPr>
          <w:rFonts w:ascii="Arial" w:eastAsia="Calibri" w:hAnsi="Arial" w:cs="Arial"/>
          <w:sz w:val="24"/>
          <w:szCs w:val="24"/>
        </w:rPr>
        <w:t xml:space="preserve">, the </w:t>
      </w:r>
      <w:r w:rsidR="216D5D1A" w:rsidRPr="002171A8">
        <w:rPr>
          <w:rFonts w:ascii="Arial" w:eastAsia="Calibri" w:hAnsi="Arial" w:cs="Arial"/>
          <w:b/>
          <w:bCs/>
          <w:sz w:val="24"/>
          <w:szCs w:val="24"/>
        </w:rPr>
        <w:t>Relevant Transmission Licensee</w:t>
      </w:r>
      <w:r w:rsidR="216D5D1A" w:rsidRPr="002171A8">
        <w:rPr>
          <w:rFonts w:ascii="Arial" w:eastAsia="Calibri" w:hAnsi="Arial" w:cs="Arial"/>
          <w:sz w:val="24"/>
          <w:szCs w:val="24"/>
        </w:rPr>
        <w:t xml:space="preserve"> 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and the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 xml:space="preserve">User 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shall constructively engage as required during the </w:t>
      </w:r>
      <w:r w:rsidR="00393426" w:rsidRPr="009405DA">
        <w:rPr>
          <w:rFonts w:ascii="Arial" w:eastAsia="Calibri" w:hAnsi="Arial" w:cs="Arial"/>
          <w:b/>
          <w:bCs/>
          <w:sz w:val="24"/>
          <w:szCs w:val="24"/>
        </w:rPr>
        <w:t>Project</w:t>
      </w:r>
      <w:r w:rsidR="00393426">
        <w:rPr>
          <w:rFonts w:ascii="Arial" w:eastAsia="Calibri" w:hAnsi="Arial" w:cs="Arial"/>
          <w:sz w:val="24"/>
          <w:szCs w:val="24"/>
        </w:rPr>
        <w:t xml:space="preserve">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 xml:space="preserve">Milestone Remedy Period 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to understand whether the relevant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>User Progression Milestone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 can or is likely to be met and whether the issues in achieving the </w:t>
      </w:r>
      <w:r w:rsidR="242B6587" w:rsidRPr="002171A8">
        <w:rPr>
          <w:rFonts w:ascii="Arial" w:eastAsia="Calibri" w:hAnsi="Arial" w:cs="Arial"/>
          <w:b/>
          <w:bCs/>
          <w:sz w:val="24"/>
          <w:szCs w:val="24"/>
        </w:rPr>
        <w:t>User Progression Milestone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 </w:t>
      </w:r>
      <w:r w:rsidR="5ECD5481" w:rsidRPr="002171A8">
        <w:rPr>
          <w:rFonts w:ascii="Arial" w:eastAsia="Calibri" w:hAnsi="Arial" w:cs="Arial"/>
          <w:sz w:val="24"/>
          <w:szCs w:val="24"/>
        </w:rPr>
        <w:t>fall</w:t>
      </w:r>
      <w:r w:rsidR="242B6587" w:rsidRPr="002171A8">
        <w:rPr>
          <w:rFonts w:ascii="Arial" w:eastAsia="Calibri" w:hAnsi="Arial" w:cs="Arial"/>
          <w:sz w:val="24"/>
          <w:szCs w:val="24"/>
        </w:rPr>
        <w:t xml:space="preserve"> or are likely to fall under </w:t>
      </w:r>
      <w:r w:rsidR="2631C119" w:rsidRPr="002171A8">
        <w:rPr>
          <w:rFonts w:ascii="Arial" w:eastAsia="Calibri" w:hAnsi="Arial" w:cs="Arial"/>
          <w:sz w:val="24"/>
          <w:szCs w:val="24"/>
        </w:rPr>
        <w:t>16</w:t>
      </w:r>
      <w:r w:rsidR="242B6587" w:rsidRPr="002171A8">
        <w:rPr>
          <w:rFonts w:ascii="Arial" w:eastAsia="Calibri" w:hAnsi="Arial" w:cs="Arial"/>
          <w:sz w:val="24"/>
          <w:szCs w:val="24"/>
        </w:rPr>
        <w:t>.5 below.</w:t>
      </w:r>
    </w:p>
    <w:p w14:paraId="60B70634" w14:textId="452E197C" w:rsidR="20CBA60F" w:rsidRPr="002171A8" w:rsidRDefault="20CBA60F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779F62B7" w14:textId="6E89FE92" w:rsidR="331BBA3E" w:rsidRPr="002171A8" w:rsidRDefault="331BBA3E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16.4.9</w:t>
      </w:r>
      <w:r w:rsidRPr="002171A8">
        <w:tab/>
      </w:r>
      <w:r w:rsidRPr="002171A8">
        <w:rPr>
          <w:rFonts w:ascii="Arial" w:eastAsia="Calibri" w:hAnsi="Arial" w:cs="Arial"/>
          <w:b/>
          <w:bCs/>
          <w:sz w:val="24"/>
          <w:szCs w:val="24"/>
        </w:rPr>
        <w:t>Ongoing compliance with the Conditional Progression Mileston</w:t>
      </w:r>
      <w:r w:rsidRPr="002171A8">
        <w:rPr>
          <w:rFonts w:ascii="Arial" w:eastAsia="Calibri" w:hAnsi="Arial" w:cs="Arial"/>
          <w:sz w:val="24"/>
          <w:szCs w:val="24"/>
        </w:rPr>
        <w:t>es</w:t>
      </w:r>
    </w:p>
    <w:p w14:paraId="4D4DCBD2" w14:textId="100F1150" w:rsidR="20CBA60F" w:rsidRPr="002171A8" w:rsidRDefault="20CBA60F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</w:p>
    <w:p w14:paraId="48B74D49" w14:textId="368F4694" w:rsidR="331BBA3E" w:rsidRPr="002171A8" w:rsidRDefault="331BBA3E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16.4.9.1</w:t>
      </w:r>
      <w:r w:rsidRPr="002171A8">
        <w:tab/>
      </w:r>
      <w:r w:rsidRPr="002171A8">
        <w:rPr>
          <w:rFonts w:ascii="Arial" w:eastAsia="Calibri" w:hAnsi="Arial" w:cs="Arial"/>
          <w:sz w:val="24"/>
          <w:szCs w:val="24"/>
        </w:rPr>
        <w:t xml:space="preserve">Having achieved a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Con</w:t>
      </w:r>
      <w:r w:rsidR="1B7CBFBE" w:rsidRPr="002171A8">
        <w:rPr>
          <w:rFonts w:ascii="Arial" w:eastAsia="Calibri" w:hAnsi="Arial" w:cs="Arial"/>
          <w:b/>
          <w:bCs/>
          <w:sz w:val="24"/>
          <w:szCs w:val="24"/>
        </w:rPr>
        <w:t>d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itional Progression Milestone</w:t>
      </w:r>
      <w:r w:rsidRPr="002171A8">
        <w:rPr>
          <w:rFonts w:ascii="Arial" w:eastAsia="Calibri" w:hAnsi="Arial" w:cs="Arial"/>
          <w:sz w:val="24"/>
          <w:szCs w:val="24"/>
        </w:rPr>
        <w:t xml:space="preserve"> the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 xml:space="preserve">User </w:t>
      </w:r>
      <w:r w:rsidRPr="002171A8">
        <w:rPr>
          <w:rFonts w:ascii="Arial" w:eastAsia="Calibri" w:hAnsi="Arial" w:cs="Arial"/>
          <w:sz w:val="24"/>
          <w:szCs w:val="24"/>
        </w:rPr>
        <w:t xml:space="preserve">shall notify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2171A8">
        <w:rPr>
          <w:rFonts w:ascii="Arial" w:eastAsia="Calibri" w:hAnsi="Arial" w:cs="Arial"/>
          <w:sz w:val="24"/>
          <w:szCs w:val="24"/>
        </w:rPr>
        <w:t xml:space="preserve"> </w:t>
      </w:r>
      <w:r w:rsidR="68425C13" w:rsidRPr="002171A8">
        <w:rPr>
          <w:rFonts w:ascii="Arial" w:eastAsia="Calibri" w:hAnsi="Arial" w:cs="Arial"/>
          <w:sz w:val="24"/>
          <w:szCs w:val="24"/>
        </w:rPr>
        <w:t xml:space="preserve">(or respond to </w:t>
      </w:r>
      <w:r w:rsidR="68425C13" w:rsidRPr="002171A8">
        <w:rPr>
          <w:rFonts w:ascii="Arial" w:eastAsia="Calibri" w:hAnsi="Arial" w:cs="Arial"/>
          <w:b/>
          <w:bCs/>
          <w:sz w:val="24"/>
          <w:szCs w:val="24"/>
        </w:rPr>
        <w:t>The Company’s</w:t>
      </w:r>
      <w:r w:rsidR="68425C13" w:rsidRPr="002171A8">
        <w:rPr>
          <w:rFonts w:ascii="Arial" w:eastAsia="Calibri" w:hAnsi="Arial" w:cs="Arial"/>
          <w:sz w:val="24"/>
          <w:szCs w:val="24"/>
        </w:rPr>
        <w:t xml:space="preserve"> request for confirmation on this point) </w:t>
      </w:r>
      <w:r w:rsidR="37E04AFB" w:rsidRPr="002171A8">
        <w:rPr>
          <w:rFonts w:ascii="Arial" w:eastAsia="Calibri" w:hAnsi="Arial" w:cs="Arial"/>
          <w:sz w:val="24"/>
          <w:szCs w:val="24"/>
        </w:rPr>
        <w:t>at the ea</w:t>
      </w:r>
      <w:r w:rsidR="3ED55CD6" w:rsidRPr="002171A8">
        <w:rPr>
          <w:rFonts w:ascii="Arial" w:eastAsia="Calibri" w:hAnsi="Arial" w:cs="Arial"/>
          <w:sz w:val="24"/>
          <w:szCs w:val="24"/>
        </w:rPr>
        <w:t>r</w:t>
      </w:r>
      <w:r w:rsidR="37E04AFB" w:rsidRPr="002171A8">
        <w:rPr>
          <w:rFonts w:ascii="Arial" w:eastAsia="Calibri" w:hAnsi="Arial" w:cs="Arial"/>
          <w:sz w:val="24"/>
          <w:szCs w:val="24"/>
        </w:rPr>
        <w:t>liest opportunity</w:t>
      </w:r>
      <w:r w:rsidR="095160D6" w:rsidRPr="002171A8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="4794CEAC" w:rsidRPr="002171A8">
        <w:rPr>
          <w:rFonts w:ascii="Arial" w:eastAsia="Calibri" w:hAnsi="Arial" w:cs="Arial"/>
          <w:sz w:val="24"/>
          <w:szCs w:val="24"/>
        </w:rPr>
        <w:t>i</w:t>
      </w:r>
      <w:r w:rsidR="095160D6" w:rsidRPr="002171A8">
        <w:rPr>
          <w:rFonts w:ascii="Arial" w:eastAsia="Calibri" w:hAnsi="Arial" w:cs="Arial"/>
          <w:sz w:val="24"/>
          <w:szCs w:val="24"/>
        </w:rPr>
        <w:t>n the event that</w:t>
      </w:r>
      <w:proofErr w:type="gramEnd"/>
      <w:r w:rsidR="095160D6" w:rsidRPr="002171A8">
        <w:rPr>
          <w:rFonts w:ascii="Arial" w:eastAsia="Calibri" w:hAnsi="Arial" w:cs="Arial"/>
          <w:sz w:val="24"/>
          <w:szCs w:val="24"/>
        </w:rPr>
        <w:t xml:space="preserve"> it no longer meets or has reason to believe it will not continue to meet the requirements</w:t>
      </w:r>
      <w:r w:rsidR="4DD8AA49" w:rsidRPr="002171A8">
        <w:rPr>
          <w:rFonts w:ascii="Arial" w:eastAsia="Calibri" w:hAnsi="Arial" w:cs="Arial"/>
          <w:sz w:val="24"/>
          <w:szCs w:val="24"/>
        </w:rPr>
        <w:t xml:space="preserve"> set out for that </w:t>
      </w:r>
      <w:r w:rsidR="4DD8AA49" w:rsidRPr="002171A8">
        <w:rPr>
          <w:rFonts w:ascii="Arial" w:eastAsia="Calibri" w:hAnsi="Arial" w:cs="Arial"/>
          <w:b/>
          <w:bCs/>
          <w:sz w:val="24"/>
          <w:szCs w:val="24"/>
        </w:rPr>
        <w:t>Conditional Progression Milestone</w:t>
      </w:r>
      <w:r w:rsidR="33B47E5E" w:rsidRPr="002171A8">
        <w:rPr>
          <w:rFonts w:ascii="Arial" w:eastAsia="Calibri" w:hAnsi="Arial" w:cs="Arial"/>
          <w:sz w:val="24"/>
          <w:szCs w:val="24"/>
        </w:rPr>
        <w:t>.</w:t>
      </w:r>
    </w:p>
    <w:p w14:paraId="31935F0D" w14:textId="77777777" w:rsidR="00F7152C" w:rsidRPr="002171A8" w:rsidRDefault="00F7152C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7B8C25FB" w14:textId="6A7A6B41" w:rsidR="00E53711" w:rsidRDefault="7FD31D79" w:rsidP="00E53711">
      <w:pPr>
        <w:spacing w:after="0" w:line="240" w:lineRule="auto"/>
        <w:ind w:left="1440" w:hanging="1440"/>
        <w:jc w:val="both"/>
        <w:rPr>
          <w:ins w:id="61" w:author="Author"/>
          <w:rFonts w:ascii="Arial" w:eastAsia="Arial" w:hAnsi="Arial" w:cs="Arial"/>
          <w:sz w:val="24"/>
          <w:szCs w:val="24"/>
        </w:rPr>
      </w:pPr>
      <w:r w:rsidRPr="002171A8">
        <w:rPr>
          <w:rFonts w:ascii="Arial" w:eastAsia="Calibri" w:hAnsi="Arial" w:cs="Arial"/>
          <w:sz w:val="24"/>
          <w:szCs w:val="24"/>
        </w:rPr>
        <w:t>16.4.9.</w:t>
      </w:r>
      <w:r w:rsidR="00F7152C" w:rsidRPr="002171A8">
        <w:rPr>
          <w:rFonts w:ascii="Arial" w:eastAsia="Calibri" w:hAnsi="Arial" w:cs="Arial"/>
          <w:sz w:val="24"/>
          <w:szCs w:val="24"/>
        </w:rPr>
        <w:t>2</w:t>
      </w:r>
      <w:r w:rsidRPr="002171A8">
        <w:tab/>
      </w:r>
      <w:r w:rsidRPr="002171A8">
        <w:rPr>
          <w:rFonts w:ascii="Arial" w:eastAsia="Calibri" w:hAnsi="Arial" w:cs="Arial"/>
          <w:sz w:val="24"/>
          <w:szCs w:val="24"/>
        </w:rPr>
        <w:t xml:space="preserve">In the event that the </w:t>
      </w:r>
      <w:r w:rsidR="7A5F81E1" w:rsidRPr="002171A8">
        <w:rPr>
          <w:rFonts w:ascii="Arial" w:eastAsia="Calibri" w:hAnsi="Arial" w:cs="Arial"/>
          <w:sz w:val="24"/>
          <w:szCs w:val="24"/>
        </w:rPr>
        <w:t xml:space="preserve">ongoing </w:t>
      </w:r>
      <w:r w:rsidRPr="002171A8">
        <w:rPr>
          <w:rFonts w:ascii="Arial" w:eastAsia="Calibri" w:hAnsi="Arial" w:cs="Arial"/>
          <w:sz w:val="24"/>
          <w:szCs w:val="24"/>
        </w:rPr>
        <w:t xml:space="preserve">requirements of a </w:t>
      </w:r>
      <w:r w:rsidRPr="002171A8">
        <w:rPr>
          <w:rFonts w:ascii="Arial" w:eastAsia="Calibri" w:hAnsi="Arial" w:cs="Arial"/>
          <w:b/>
          <w:bCs/>
          <w:sz w:val="24"/>
          <w:szCs w:val="24"/>
        </w:rPr>
        <w:t>Conditional Progression Milestone</w:t>
      </w:r>
      <w:r w:rsidRPr="002171A8">
        <w:rPr>
          <w:rFonts w:ascii="Arial" w:eastAsia="Calibri" w:hAnsi="Arial" w:cs="Arial"/>
          <w:sz w:val="24"/>
          <w:szCs w:val="24"/>
        </w:rPr>
        <w:t xml:space="preserve"> are no longer met, </w:t>
      </w:r>
      <w:r w:rsidR="1282AE84" w:rsidRPr="002171A8">
        <w:rPr>
          <w:rFonts w:ascii="Arial" w:eastAsia="Arial" w:hAnsi="Arial" w:cs="Arial"/>
          <w:b/>
          <w:bCs/>
          <w:sz w:val="24"/>
          <w:szCs w:val="24"/>
        </w:rPr>
        <w:t xml:space="preserve">The Company </w:t>
      </w:r>
      <w:r w:rsidR="1282AE84" w:rsidRPr="002171A8">
        <w:rPr>
          <w:rFonts w:ascii="Arial" w:eastAsia="Arial" w:hAnsi="Arial" w:cs="Arial"/>
          <w:sz w:val="24"/>
          <w:szCs w:val="24"/>
        </w:rPr>
        <w:t>will notify the</w:t>
      </w:r>
      <w:r w:rsidR="1282AE84" w:rsidRPr="002171A8">
        <w:rPr>
          <w:rFonts w:ascii="Arial" w:eastAsia="Arial" w:hAnsi="Arial" w:cs="Arial"/>
          <w:b/>
          <w:bCs/>
          <w:sz w:val="24"/>
          <w:szCs w:val="24"/>
        </w:rPr>
        <w:t xml:space="preserve"> User </w:t>
      </w:r>
      <w:r w:rsidR="1282AE84" w:rsidRPr="002171A8">
        <w:rPr>
          <w:rFonts w:ascii="Arial" w:eastAsia="Arial" w:hAnsi="Arial" w:cs="Arial"/>
          <w:sz w:val="24"/>
          <w:szCs w:val="24"/>
        </w:rPr>
        <w:t>that the</w:t>
      </w:r>
      <w:r w:rsidR="1282AE84" w:rsidRPr="002171A8">
        <w:rPr>
          <w:rFonts w:ascii="Arial" w:eastAsia="Arial" w:hAnsi="Arial" w:cs="Arial"/>
          <w:b/>
          <w:bCs/>
          <w:sz w:val="24"/>
          <w:szCs w:val="24"/>
        </w:rPr>
        <w:t xml:space="preserve"> User’s </w:t>
      </w:r>
      <w:r w:rsidR="1282AE84" w:rsidRPr="002171A8">
        <w:rPr>
          <w:rFonts w:ascii="Arial" w:eastAsia="Arial" w:hAnsi="Arial" w:cs="Arial"/>
          <w:sz w:val="24"/>
          <w:szCs w:val="24"/>
        </w:rPr>
        <w:t>project is categorised as “Termination” and th</w:t>
      </w:r>
      <w:r w:rsidR="29224AEA" w:rsidRPr="002171A8">
        <w:rPr>
          <w:rFonts w:ascii="Arial" w:eastAsia="Arial" w:hAnsi="Arial" w:cs="Arial"/>
          <w:sz w:val="24"/>
          <w:szCs w:val="24"/>
        </w:rPr>
        <w:t>e provisions of 16.4.5 to 16.4.8 shall apply.</w:t>
      </w:r>
    </w:p>
    <w:p w14:paraId="4A99F8CE" w14:textId="77777777" w:rsidR="00E53711" w:rsidRPr="008B4BF8" w:rsidRDefault="00E53711" w:rsidP="00E53711">
      <w:pPr>
        <w:spacing w:after="0" w:line="240" w:lineRule="auto"/>
        <w:ind w:left="1440" w:hanging="1440"/>
        <w:jc w:val="both"/>
        <w:rPr>
          <w:ins w:id="62" w:author="Author"/>
          <w:rFonts w:ascii="Arial" w:eastAsia="Arial" w:hAnsi="Arial" w:cs="Arial"/>
          <w:sz w:val="24"/>
          <w:szCs w:val="24"/>
        </w:rPr>
      </w:pPr>
    </w:p>
    <w:p w14:paraId="0FEAE2F6" w14:textId="40B17957" w:rsidR="00E53711" w:rsidRPr="008B4BF8" w:rsidRDefault="00E53711" w:rsidP="00E53711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63" w:author="Author"/>
          <w:rFonts w:ascii="Arial" w:hAnsi="Arial" w:cs="Arial"/>
          <w:b/>
          <w:bCs/>
          <w:sz w:val="24"/>
          <w:szCs w:val="24"/>
        </w:rPr>
      </w:pPr>
      <w:ins w:id="64" w:author="Author">
        <w:r w:rsidRPr="35053EC0">
          <w:rPr>
            <w:rFonts w:ascii="Arial" w:hAnsi="Arial" w:cs="Arial"/>
            <w:sz w:val="24"/>
            <w:szCs w:val="24"/>
          </w:rPr>
          <w:t xml:space="preserve">16.4.9.3 </w:t>
        </w:r>
        <w:r>
          <w:tab/>
        </w:r>
        <w:r>
          <w:tab/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Specific Provisions regarding Ongoing Compliance with the Original Red Line Boundary </w:t>
        </w:r>
      </w:ins>
    </w:p>
    <w:p w14:paraId="4111AEF7" w14:textId="77777777" w:rsidR="00E53711" w:rsidRPr="008B4BF8" w:rsidRDefault="00E53711" w:rsidP="00E5371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65" w:author="Author"/>
          <w:rFonts w:ascii="Arial" w:hAnsi="Arial" w:cs="Arial"/>
          <w:b/>
          <w:bCs/>
          <w:sz w:val="24"/>
          <w:szCs w:val="24"/>
        </w:rPr>
      </w:pPr>
    </w:p>
    <w:p w14:paraId="5E720B07" w14:textId="13DEEB9A" w:rsidR="00E53711" w:rsidRPr="008B4BF8" w:rsidRDefault="79181D86" w:rsidP="44F7BBD8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66" w:author="Author"/>
          <w:rFonts w:ascii="Arial" w:hAnsi="Arial" w:cs="Arial"/>
          <w:sz w:val="24"/>
          <w:szCs w:val="24"/>
        </w:rPr>
      </w:pPr>
      <w:ins w:id="67" w:author="Author">
        <w:r w:rsidRPr="35053EC0">
          <w:rPr>
            <w:rFonts w:ascii="Arial" w:hAnsi="Arial" w:cs="Arial"/>
            <w:sz w:val="24"/>
            <w:szCs w:val="24"/>
          </w:rPr>
          <w:t>16.4.9.3.1</w:t>
        </w:r>
        <w:r>
          <w:tab/>
        </w:r>
        <w:r w:rsidRPr="35053EC0">
          <w:rPr>
            <w:rFonts w:ascii="Arial" w:hAnsi="Arial" w:cs="Arial"/>
            <w:sz w:val="24"/>
            <w:szCs w:val="24"/>
          </w:rPr>
          <w:t xml:space="preserve">The 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35053EC0">
          <w:rPr>
            <w:rFonts w:ascii="Arial" w:hAnsi="Arial" w:cs="Arial"/>
            <w:sz w:val="24"/>
            <w:szCs w:val="24"/>
          </w:rPr>
          <w:t>shall be required to confirm at each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 User Progression Milestone </w:t>
        </w:r>
        <w:r w:rsidRPr="35053EC0">
          <w:rPr>
            <w:rFonts w:ascii="Arial" w:hAnsi="Arial" w:cs="Arial"/>
            <w:sz w:val="24"/>
            <w:szCs w:val="24"/>
          </w:rPr>
          <w:t xml:space="preserve">that </w:t>
        </w:r>
        <w:r w:rsidR="7F7895DB" w:rsidRPr="35053EC0">
          <w:rPr>
            <w:rFonts w:ascii="Arial" w:hAnsi="Arial" w:cs="Arial"/>
            <w:sz w:val="24"/>
            <w:szCs w:val="24"/>
          </w:rPr>
          <w:t xml:space="preserve">the </w:t>
        </w:r>
        <w:r w:rsidRPr="35053EC0">
          <w:rPr>
            <w:rFonts w:ascii="Arial" w:hAnsi="Arial" w:cs="Arial"/>
            <w:sz w:val="24"/>
            <w:szCs w:val="24"/>
          </w:rPr>
          <w:t>minimum acreage requirements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="5ECF04F8" w:rsidRPr="35053EC0">
          <w:rPr>
            <w:rFonts w:ascii="Arial" w:hAnsi="Arial" w:cs="Arial"/>
            <w:sz w:val="24"/>
            <w:szCs w:val="24"/>
          </w:rPr>
          <w:t>as set out in the</w:t>
        </w:r>
        <w:r w:rsidR="5ECF04F8" w:rsidRPr="35053EC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="1B68B30A" w:rsidRPr="35053EC0">
          <w:rPr>
            <w:rFonts w:ascii="Arial" w:hAnsi="Arial" w:cs="Arial"/>
            <w:b/>
            <w:bCs/>
            <w:sz w:val="24"/>
            <w:szCs w:val="24"/>
          </w:rPr>
          <w:t>LoA Guidance</w:t>
        </w:r>
        <w:r w:rsidR="5ECF04F8" w:rsidRPr="009125D3">
          <w:rPr>
            <w:rFonts w:ascii="Arial" w:hAnsi="Arial" w:cs="Arial"/>
            <w:sz w:val="24"/>
            <w:szCs w:val="24"/>
          </w:rPr>
          <w:t xml:space="preserve"> </w:t>
        </w:r>
        <w:r w:rsidR="00971DCE">
          <w:rPr>
            <w:rFonts w:ascii="Arial" w:hAnsi="Arial" w:cs="Arial"/>
            <w:sz w:val="24"/>
            <w:szCs w:val="24"/>
          </w:rPr>
          <w:t>are</w:t>
        </w:r>
        <w:r w:rsidR="4BD539AE" w:rsidRPr="009125D3">
          <w:rPr>
            <w:rFonts w:ascii="Arial" w:hAnsi="Arial" w:cs="Arial"/>
            <w:sz w:val="24"/>
            <w:szCs w:val="24"/>
          </w:rPr>
          <w:t xml:space="preserve"> equal to or greater</w:t>
        </w:r>
        <w:r w:rsidRPr="35053EC0">
          <w:rPr>
            <w:rFonts w:ascii="Arial" w:eastAsiaTheme="minorEastAsia" w:hAnsi="Arial" w:cs="Arial"/>
            <w:sz w:val="24"/>
            <w:szCs w:val="24"/>
          </w:rPr>
          <w:t xml:space="preserve"> than that provided for the technologies included in the </w:t>
        </w:r>
        <w:r w:rsidRPr="35053EC0">
          <w:rPr>
            <w:rFonts w:ascii="Arial" w:eastAsiaTheme="minorEastAsia" w:hAnsi="Arial" w:cs="Arial"/>
            <w:b/>
            <w:bCs/>
            <w:sz w:val="24"/>
            <w:szCs w:val="24"/>
          </w:rPr>
          <w:t>Gate 2 Applicatio</w:t>
        </w:r>
        <w:r w:rsidRPr="35053EC0">
          <w:rPr>
            <w:rFonts w:ascii="Arial" w:hAnsi="Arial" w:cs="Arial"/>
            <w:b/>
            <w:bCs/>
            <w:sz w:val="24"/>
            <w:szCs w:val="24"/>
          </w:rPr>
          <w:t>n</w:t>
        </w:r>
        <w:r w:rsidRPr="35053EC0">
          <w:rPr>
            <w:rFonts w:ascii="Arial" w:hAnsi="Arial" w:cs="Arial"/>
            <w:sz w:val="24"/>
            <w:szCs w:val="24"/>
          </w:rPr>
          <w:t>.</w:t>
        </w:r>
      </w:ins>
    </w:p>
    <w:p w14:paraId="581DE874" w14:textId="77777777" w:rsidR="00E53711" w:rsidRPr="008B4BF8" w:rsidRDefault="00E53711" w:rsidP="00E5371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68" w:author="Author"/>
          <w:rFonts w:ascii="Arial" w:hAnsi="Arial" w:cs="Arial"/>
          <w:b/>
          <w:bCs/>
          <w:sz w:val="24"/>
          <w:szCs w:val="24"/>
        </w:rPr>
      </w:pPr>
    </w:p>
    <w:p w14:paraId="062FB8C3" w14:textId="6A1DFFEA" w:rsidR="6163C882" w:rsidRPr="003C1231" w:rsidRDefault="00E53711" w:rsidP="003C1231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69" w:author="Author"/>
          <w:rFonts w:ascii="Arial" w:hAnsi="Arial" w:cs="Arial"/>
          <w:sz w:val="24"/>
          <w:szCs w:val="24"/>
        </w:rPr>
      </w:pPr>
      <w:ins w:id="70" w:author="Author">
        <w:r w:rsidRPr="008B4BF8">
          <w:rPr>
            <w:rFonts w:ascii="Arial" w:hAnsi="Arial" w:cs="Arial"/>
            <w:sz w:val="24"/>
            <w:szCs w:val="24"/>
          </w:rPr>
          <w:t>16.4.9.3.2</w:t>
        </w:r>
        <w:r w:rsidRPr="008B4BF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8B4BF8">
          <w:rPr>
            <w:rFonts w:ascii="Arial" w:hAnsi="Arial" w:cs="Arial"/>
            <w:b/>
            <w:bCs/>
            <w:sz w:val="24"/>
            <w:szCs w:val="24"/>
          </w:rPr>
          <w:tab/>
        </w:r>
        <w:r w:rsidR="79181D86">
          <w:tab/>
        </w:r>
        <w:r w:rsidR="0055465F" w:rsidRPr="0055465F">
          <w:rPr>
            <w:rFonts w:ascii="Arial" w:hAnsi="Arial" w:cs="Arial"/>
            <w:sz w:val="24"/>
            <w:szCs w:val="24"/>
          </w:rPr>
          <w:t>O</w:t>
        </w:r>
        <w:r w:rsidR="79181D86" w:rsidRPr="35053EC0">
          <w:rPr>
            <w:rFonts w:ascii="Arial" w:hAnsi="Arial" w:cs="Arial"/>
            <w:sz w:val="24"/>
            <w:szCs w:val="24"/>
          </w:rPr>
          <w:t xml:space="preserve">nly 50% of whatever </w:t>
        </w:r>
        <w:r w:rsidR="7797E878" w:rsidRPr="009125D3">
          <w:rPr>
            <w:rFonts w:ascii="Arial" w:hAnsi="Arial" w:cs="Arial"/>
            <w:b/>
            <w:bCs/>
            <w:sz w:val="24"/>
            <w:szCs w:val="24"/>
          </w:rPr>
          <w:t>I</w:t>
        </w:r>
        <w:r w:rsidR="79181D86" w:rsidRPr="009125D3">
          <w:rPr>
            <w:rFonts w:ascii="Arial" w:hAnsi="Arial" w:cs="Arial"/>
            <w:b/>
            <w:bCs/>
            <w:sz w:val="24"/>
            <w:szCs w:val="24"/>
          </w:rPr>
          <w:t xml:space="preserve">nstalled </w:t>
        </w:r>
        <w:r w:rsidR="025A03FE" w:rsidRPr="009125D3">
          <w:rPr>
            <w:rFonts w:ascii="Arial" w:hAnsi="Arial" w:cs="Arial"/>
            <w:b/>
            <w:bCs/>
            <w:sz w:val="24"/>
            <w:szCs w:val="24"/>
          </w:rPr>
          <w:t>C</w:t>
        </w:r>
        <w:r w:rsidR="79181D86" w:rsidRPr="009125D3">
          <w:rPr>
            <w:rFonts w:ascii="Arial" w:hAnsi="Arial" w:cs="Arial"/>
            <w:b/>
            <w:bCs/>
            <w:sz w:val="24"/>
            <w:szCs w:val="24"/>
          </w:rPr>
          <w:t>apacity</w:t>
        </w:r>
        <w:r w:rsidR="79181D86" w:rsidRPr="35053EC0">
          <w:rPr>
            <w:rFonts w:ascii="Arial" w:hAnsi="Arial" w:cs="Arial"/>
            <w:sz w:val="24"/>
            <w:szCs w:val="24"/>
          </w:rPr>
          <w:t xml:space="preserve"> is built within the</w:t>
        </w:r>
        <w:r w:rsidR="79181D86" w:rsidRPr="35053EC0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="79181D86" w:rsidRPr="35053EC0">
          <w:rPr>
            <w:rFonts w:ascii="Arial" w:hAnsi="Arial" w:cs="Arial"/>
            <w:sz w:val="24"/>
            <w:szCs w:val="24"/>
          </w:rPr>
          <w:t>can be located outside of the</w:t>
        </w:r>
        <w:r w:rsidR="79181D86" w:rsidRPr="35053EC0">
          <w:rPr>
            <w:rFonts w:ascii="Arial" w:hAnsi="Arial" w:cs="Arial"/>
            <w:b/>
            <w:bCs/>
            <w:sz w:val="24"/>
            <w:szCs w:val="24"/>
          </w:rPr>
          <w:t xml:space="preserve"> Original Red Line Boundary</w:t>
        </w:r>
        <w:r w:rsidR="5ECF04F8" w:rsidRPr="35053EC0">
          <w:rPr>
            <w:rFonts w:ascii="Arial" w:hAnsi="Arial" w:cs="Arial"/>
            <w:sz w:val="24"/>
            <w:szCs w:val="24"/>
          </w:rPr>
          <w:t>.</w:t>
        </w:r>
        <w:r w:rsidR="00463D64">
          <w:rPr>
            <w:rFonts w:ascii="Arial" w:hAnsi="Arial" w:cs="Arial"/>
            <w:sz w:val="24"/>
            <w:szCs w:val="24"/>
          </w:rPr>
          <w:t xml:space="preserve"> The consequences of </w:t>
        </w:r>
        <w:proofErr w:type="spellStart"/>
        <w:proofErr w:type="gramStart"/>
        <w:r w:rsidR="00463D64">
          <w:rPr>
            <w:rFonts w:ascii="Arial" w:hAnsi="Arial" w:cs="Arial"/>
            <w:sz w:val="24"/>
            <w:szCs w:val="24"/>
          </w:rPr>
          <w:t>non compliance</w:t>
        </w:r>
        <w:proofErr w:type="spellEnd"/>
        <w:proofErr w:type="gramEnd"/>
        <w:r w:rsidR="00463D64">
          <w:rPr>
            <w:rFonts w:ascii="Arial" w:hAnsi="Arial" w:cs="Arial"/>
            <w:sz w:val="24"/>
            <w:szCs w:val="24"/>
          </w:rPr>
          <w:t xml:space="preserve"> with this requirement is addressed in Clause 7 of the </w:t>
        </w:r>
        <w:r w:rsidR="00463D64">
          <w:rPr>
            <w:rFonts w:ascii="Arial" w:hAnsi="Arial" w:cs="Arial"/>
            <w:b/>
            <w:bCs/>
            <w:sz w:val="24"/>
            <w:szCs w:val="24"/>
          </w:rPr>
          <w:t>Construction Agreement</w:t>
        </w:r>
        <w:r w:rsidR="00463D64">
          <w:rPr>
            <w:rFonts w:ascii="Arial" w:hAnsi="Arial" w:cs="Arial"/>
            <w:sz w:val="24"/>
            <w:szCs w:val="24"/>
          </w:rPr>
          <w:t>.</w:t>
        </w:r>
        <w:r w:rsidR="1E6C8748" w:rsidRPr="01679F7B">
          <w:rPr>
            <w:rFonts w:ascii="Arial" w:hAnsi="Arial" w:cs="Arial"/>
            <w:sz w:val="24"/>
            <w:szCs w:val="24"/>
          </w:rPr>
          <w:t xml:space="preserve"> </w:t>
        </w:r>
      </w:ins>
    </w:p>
    <w:p w14:paraId="5E8A0B1F" w14:textId="77777777" w:rsidR="00E53711" w:rsidRPr="002171A8" w:rsidRDefault="00E53711" w:rsidP="20CBA60F">
      <w:pPr>
        <w:spacing w:after="0" w:line="240" w:lineRule="auto"/>
        <w:ind w:left="1440" w:hanging="1440"/>
        <w:jc w:val="both"/>
        <w:rPr>
          <w:rFonts w:ascii="Arial" w:eastAsia="Arial" w:hAnsi="Arial" w:cs="Arial"/>
          <w:sz w:val="24"/>
          <w:szCs w:val="24"/>
        </w:rPr>
      </w:pPr>
    </w:p>
    <w:p w14:paraId="21A97C3C" w14:textId="5A98A1CD" w:rsidR="20CBA60F" w:rsidRPr="002171A8" w:rsidRDefault="20CBA60F" w:rsidP="20CBA60F">
      <w:pPr>
        <w:spacing w:after="0" w:line="240" w:lineRule="auto"/>
        <w:ind w:left="1440" w:hanging="1440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660A772" w14:textId="50C95CF8" w:rsidR="00A1175B" w:rsidRPr="006354B9" w:rsidRDefault="00A1175B" w:rsidP="00FC6B97">
      <w:pPr>
        <w:spacing w:after="0" w:line="240" w:lineRule="auto"/>
        <w:ind w:left="1418" w:hanging="1418"/>
        <w:rPr>
          <w:rFonts w:ascii="Arial" w:eastAsia="Times New Roman" w:hAnsi="Arial" w:cs="Times New Roman"/>
          <w:sz w:val="24"/>
          <w:szCs w:val="24"/>
        </w:rPr>
      </w:pPr>
      <w:r w:rsidRPr="002171A8">
        <w:rPr>
          <w:rFonts w:ascii="Arial" w:eastAsia="Times New Roman" w:hAnsi="Arial" w:cs="Times New Roman"/>
          <w:sz w:val="24"/>
          <w:szCs w:val="24"/>
        </w:rPr>
        <w:t>1</w:t>
      </w:r>
      <w:r w:rsidR="53C947A5" w:rsidRPr="002171A8">
        <w:rPr>
          <w:rFonts w:ascii="Arial" w:eastAsia="Times New Roman" w:hAnsi="Arial" w:cs="Times New Roman"/>
          <w:sz w:val="24"/>
          <w:szCs w:val="24"/>
        </w:rPr>
        <w:t>6</w:t>
      </w:r>
      <w:r w:rsidRPr="002171A8">
        <w:rPr>
          <w:rFonts w:ascii="Arial" w:eastAsia="Times New Roman" w:hAnsi="Arial" w:cs="Times New Roman"/>
          <w:sz w:val="24"/>
          <w:szCs w:val="24"/>
        </w:rPr>
        <w:t>.</w:t>
      </w:r>
      <w:r w:rsidR="064C706C" w:rsidRPr="002171A8">
        <w:rPr>
          <w:rFonts w:ascii="Arial" w:eastAsia="Times New Roman" w:hAnsi="Arial" w:cs="Times New Roman"/>
          <w:sz w:val="24"/>
          <w:szCs w:val="24"/>
        </w:rPr>
        <w:t>5</w:t>
      </w:r>
      <w:r w:rsidRPr="002171A8">
        <w:tab/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Exceptional Issues on User Progression Milestones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6504747D" w14:textId="77777777" w:rsidR="00A1175B" w:rsidRPr="006354B9" w:rsidRDefault="00A1175B" w:rsidP="00A1175B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14:paraId="76F5C276" w14:textId="7D019C5C" w:rsidR="00A1175B" w:rsidRPr="00640499" w:rsidRDefault="00A1175B" w:rsidP="00640499">
      <w:pPr>
        <w:spacing w:after="0" w:line="240" w:lineRule="auto"/>
        <w:ind w:left="1483"/>
        <w:jc w:val="both"/>
        <w:rPr>
          <w:rFonts w:ascii="Arial" w:eastAsia="Times New Roman" w:hAnsi="Arial" w:cs="Times New Roman"/>
          <w:sz w:val="24"/>
          <w:szCs w:val="24"/>
        </w:rPr>
      </w:pPr>
      <w:r w:rsidRPr="00640499">
        <w:rPr>
          <w:rFonts w:ascii="Arial" w:eastAsia="Times New Roman" w:hAnsi="Arial" w:cs="Times New Roman"/>
          <w:sz w:val="24"/>
          <w:szCs w:val="24"/>
        </w:rPr>
        <w:t xml:space="preserve">There may be a small number of exceptional issues </w:t>
      </w:r>
      <w:proofErr w:type="spellStart"/>
      <w:r w:rsidRPr="00640499">
        <w:rPr>
          <w:rFonts w:ascii="Arial" w:eastAsia="Times New Roman" w:hAnsi="Arial" w:cs="Times New Roman"/>
          <w:sz w:val="24"/>
          <w:szCs w:val="24"/>
        </w:rPr>
        <w:t>outwith</w:t>
      </w:r>
      <w:proofErr w:type="spellEnd"/>
      <w:r w:rsidRPr="00640499">
        <w:rPr>
          <w:rFonts w:ascii="Arial" w:eastAsia="Times New Roman" w:hAnsi="Arial" w:cs="Times New Roman"/>
          <w:sz w:val="24"/>
          <w:szCs w:val="24"/>
        </w:rPr>
        <w:t xml:space="preserve"> the </w:t>
      </w:r>
      <w:r w:rsidRPr="00640499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Pr="00640499">
        <w:rPr>
          <w:rFonts w:ascii="Arial" w:eastAsia="Times New Roman" w:hAnsi="Arial" w:cs="Times New Roman"/>
          <w:sz w:val="24"/>
          <w:szCs w:val="24"/>
        </w:rPr>
        <w:t xml:space="preserve"> control which may lead to </w:t>
      </w:r>
      <w:r w:rsidRPr="0064049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640499">
        <w:rPr>
          <w:rFonts w:ascii="Arial" w:eastAsia="Times New Roman" w:hAnsi="Arial" w:cs="Times New Roman"/>
          <w:sz w:val="24"/>
          <w:szCs w:val="24"/>
        </w:rPr>
        <w:t xml:space="preserve"> project delay</w:t>
      </w:r>
      <w:r w:rsidR="539B8FB9" w:rsidRPr="00640499">
        <w:rPr>
          <w:rFonts w:ascii="Arial" w:eastAsia="Times New Roman" w:hAnsi="Arial" w:cs="Times New Roman"/>
          <w:sz w:val="24"/>
          <w:szCs w:val="24"/>
        </w:rPr>
        <w:t xml:space="preserve"> and </w:t>
      </w:r>
      <w:r w:rsidR="47783F61" w:rsidRPr="00640499">
        <w:rPr>
          <w:rFonts w:ascii="Arial" w:eastAsia="Times New Roman" w:hAnsi="Arial" w:cs="Times New Roman"/>
          <w:sz w:val="24"/>
          <w:szCs w:val="24"/>
        </w:rPr>
        <w:t xml:space="preserve">a </w:t>
      </w:r>
      <w:r w:rsidR="47783F61" w:rsidRPr="0064049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7783F61" w:rsidRPr="00640499">
        <w:rPr>
          <w:rFonts w:ascii="Arial" w:eastAsia="Times New Roman" w:hAnsi="Arial" w:cs="Times New Roman"/>
          <w:sz w:val="24"/>
          <w:szCs w:val="24"/>
        </w:rPr>
        <w:t xml:space="preserve"> </w:t>
      </w:r>
      <w:r w:rsidR="539B8FB9" w:rsidRPr="00640499">
        <w:rPr>
          <w:rFonts w:ascii="Arial" w:eastAsia="Times New Roman" w:hAnsi="Arial" w:cs="Times New Roman"/>
          <w:sz w:val="24"/>
          <w:szCs w:val="24"/>
        </w:rPr>
        <w:t xml:space="preserve">not being able to meet a </w:t>
      </w:r>
      <w:r w:rsidR="242B6587" w:rsidRPr="00640499">
        <w:rPr>
          <w:rFonts w:ascii="Arial" w:eastAsia="Times New Roman" w:hAnsi="Arial" w:cs="Times New Roman"/>
          <w:b/>
          <w:bCs/>
          <w:sz w:val="24"/>
          <w:szCs w:val="24"/>
        </w:rPr>
        <w:t>User Progression M</w:t>
      </w:r>
      <w:r w:rsidR="539B8FB9" w:rsidRPr="00640499">
        <w:rPr>
          <w:rFonts w:ascii="Arial" w:eastAsia="Times New Roman" w:hAnsi="Arial" w:cs="Times New Roman"/>
          <w:b/>
          <w:bCs/>
          <w:sz w:val="24"/>
          <w:szCs w:val="24"/>
        </w:rPr>
        <w:t>ilestone</w:t>
      </w:r>
      <w:r w:rsidRPr="00640499">
        <w:rPr>
          <w:rFonts w:ascii="Arial" w:eastAsia="Times New Roman" w:hAnsi="Arial" w:cs="Times New Roman"/>
          <w:sz w:val="24"/>
          <w:szCs w:val="24"/>
        </w:rPr>
        <w:t xml:space="preserve">. </w:t>
      </w:r>
    </w:p>
    <w:p w14:paraId="4B9944A7" w14:textId="77777777" w:rsidR="00D54CDC" w:rsidRPr="006354B9" w:rsidRDefault="00D54CDC" w:rsidP="00640499">
      <w:pPr>
        <w:spacing w:after="0" w:line="240" w:lineRule="auto"/>
        <w:ind w:left="1843"/>
        <w:jc w:val="both"/>
        <w:rPr>
          <w:rFonts w:ascii="Arial" w:eastAsia="Times New Roman" w:hAnsi="Arial" w:cs="Times New Roman"/>
          <w:sz w:val="24"/>
          <w:szCs w:val="24"/>
        </w:rPr>
      </w:pPr>
    </w:p>
    <w:p w14:paraId="4D322E04" w14:textId="5E16C680" w:rsidR="00A1175B" w:rsidRPr="00640499" w:rsidRDefault="5A4377EB" w:rsidP="00640499">
      <w:pPr>
        <w:spacing w:after="0" w:line="240" w:lineRule="auto"/>
        <w:ind w:left="1483"/>
        <w:jc w:val="both"/>
        <w:rPr>
          <w:rFonts w:ascii="Arial" w:eastAsia="Times New Roman" w:hAnsi="Arial" w:cs="Times New Roman"/>
          <w:sz w:val="24"/>
          <w:szCs w:val="24"/>
        </w:rPr>
      </w:pPr>
      <w:r w:rsidRPr="00640499">
        <w:rPr>
          <w:rFonts w:ascii="Arial" w:eastAsia="Times New Roman" w:hAnsi="Arial" w:cs="Times New Roman"/>
          <w:sz w:val="24"/>
          <w:szCs w:val="24"/>
        </w:rPr>
        <w:t>The E</w:t>
      </w:r>
      <w:r w:rsidR="7DA73AEF" w:rsidRPr="00640499">
        <w:rPr>
          <w:rFonts w:ascii="Arial" w:eastAsia="Times New Roman" w:hAnsi="Arial" w:cs="Times New Roman"/>
          <w:sz w:val="24"/>
          <w:szCs w:val="24"/>
        </w:rPr>
        <w:t xml:space="preserve">xceptional issues </w:t>
      </w:r>
      <w:r w:rsidR="2902B462" w:rsidRPr="00640499">
        <w:rPr>
          <w:rFonts w:ascii="Arial" w:eastAsia="Times New Roman" w:hAnsi="Arial" w:cs="Times New Roman"/>
          <w:sz w:val="24"/>
          <w:szCs w:val="24"/>
        </w:rPr>
        <w:t xml:space="preserve">which apply in the context of the </w:t>
      </w:r>
      <w:r w:rsidR="2902B462" w:rsidRPr="00640499">
        <w:rPr>
          <w:rFonts w:ascii="Arial" w:eastAsia="Times New Roman" w:hAnsi="Arial" w:cs="Times New Roman"/>
          <w:b/>
          <w:bCs/>
          <w:sz w:val="24"/>
          <w:szCs w:val="24"/>
        </w:rPr>
        <w:t>Queue Management Process</w:t>
      </w:r>
      <w:r w:rsidR="2902B462" w:rsidRPr="00640499">
        <w:rPr>
          <w:rFonts w:ascii="Arial" w:eastAsia="Times New Roman" w:hAnsi="Arial" w:cs="Times New Roman"/>
          <w:sz w:val="24"/>
          <w:szCs w:val="24"/>
        </w:rPr>
        <w:t xml:space="preserve"> </w:t>
      </w:r>
      <w:r w:rsidR="7DA73AEF" w:rsidRPr="00640499">
        <w:rPr>
          <w:rFonts w:ascii="Arial" w:eastAsia="Times New Roman" w:hAnsi="Arial" w:cs="Times New Roman"/>
          <w:sz w:val="24"/>
          <w:szCs w:val="24"/>
        </w:rPr>
        <w:t xml:space="preserve">are </w:t>
      </w:r>
      <w:r w:rsidR="4A4B30A8" w:rsidRPr="00640499">
        <w:rPr>
          <w:rFonts w:ascii="Arial" w:eastAsia="Times New Roman" w:hAnsi="Arial" w:cs="Times New Roman"/>
          <w:sz w:val="24"/>
          <w:szCs w:val="24"/>
        </w:rPr>
        <w:t>as follows</w:t>
      </w:r>
      <w:r w:rsidR="2770D138" w:rsidRPr="00640499">
        <w:rPr>
          <w:rFonts w:ascii="Arial" w:eastAsia="Times New Roman" w:hAnsi="Arial" w:cs="Times New Roman"/>
          <w:sz w:val="24"/>
          <w:szCs w:val="24"/>
        </w:rPr>
        <w:t>:</w:t>
      </w:r>
    </w:p>
    <w:p w14:paraId="27332583" w14:textId="77777777" w:rsidR="00FC6B97" w:rsidRPr="006354B9" w:rsidRDefault="00FC6B97" w:rsidP="00CC2CC9">
      <w:pPr>
        <w:spacing w:after="0" w:line="240" w:lineRule="auto"/>
        <w:ind w:left="1843"/>
        <w:jc w:val="both"/>
        <w:rPr>
          <w:rFonts w:ascii="Arial" w:eastAsia="Times New Roman" w:hAnsi="Arial" w:cs="Times New Roman"/>
          <w:sz w:val="24"/>
          <w:szCs w:val="24"/>
        </w:rPr>
      </w:pPr>
    </w:p>
    <w:p w14:paraId="56A9DE42" w14:textId="7DC0012F" w:rsidR="00D90983" w:rsidRPr="00CC2CC9" w:rsidRDefault="00B72491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Arial"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>Where the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User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is </w:t>
      </w:r>
      <w:r w:rsidR="239B5CB0" w:rsidRPr="00CC2CC9">
        <w:rPr>
          <w:rFonts w:ascii="Arial" w:eastAsia="Times New Roman" w:hAnsi="Arial" w:cs="Times New Roman"/>
          <w:sz w:val="24"/>
          <w:szCs w:val="24"/>
        </w:rPr>
        <w:t>delayed in carrying out the</w:t>
      </w:r>
      <w:r w:rsidR="239B5CB0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User’s Work</w:t>
      </w:r>
      <w:r w:rsidR="32F4681B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s </w:t>
      </w:r>
      <w:r w:rsidR="6FF2305B" w:rsidRPr="00CC2CC9">
        <w:rPr>
          <w:rFonts w:ascii="Arial" w:eastAsia="Times New Roman" w:hAnsi="Arial" w:cs="Times New Roman"/>
          <w:sz w:val="24"/>
          <w:szCs w:val="24"/>
        </w:rPr>
        <w:t>which</w:t>
      </w:r>
      <w:r w:rsidR="32F4681B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CC2CC9">
        <w:rPr>
          <w:rFonts w:ascii="Arial" w:eastAsia="Times New Roman" w:hAnsi="Arial" w:cs="Times New Roman"/>
          <w:sz w:val="24"/>
          <w:szCs w:val="24"/>
        </w:rPr>
        <w:t>entitle</w:t>
      </w:r>
      <w:r w:rsidR="28307F29" w:rsidRPr="00CC2CC9">
        <w:rPr>
          <w:rFonts w:ascii="Arial" w:eastAsia="Times New Roman" w:hAnsi="Arial" w:cs="Times New Roman"/>
          <w:sz w:val="24"/>
          <w:szCs w:val="24"/>
        </w:rPr>
        <w:t xml:space="preserve">s the </w:t>
      </w:r>
      <w:r w:rsidR="28307F29" w:rsidRPr="00CC2CC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to </w:t>
      </w:r>
      <w:r w:rsidR="2D36D685" w:rsidRPr="00CC2CC9">
        <w:rPr>
          <w:rFonts w:ascii="Arial" w:eastAsia="Times New Roman" w:hAnsi="Arial" w:cs="Times New Roman"/>
          <w:sz w:val="24"/>
          <w:szCs w:val="24"/>
        </w:rPr>
        <w:t xml:space="preserve">fix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a later date or dates under Clause 3.2 of the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Construction Agreement </w:t>
      </w:r>
      <w:r w:rsidR="4A2B4E59" w:rsidRPr="00CC2CC9">
        <w:rPr>
          <w:rFonts w:ascii="Arial" w:eastAsia="Times New Roman" w:hAnsi="Arial" w:cs="Times New Roman"/>
          <w:sz w:val="24"/>
          <w:szCs w:val="24"/>
        </w:rPr>
        <w:t>(Delays and Force Majeure)</w:t>
      </w:r>
      <w:r w:rsidR="4A2B4E59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  <w:r w:rsidR="4A2B4E59" w:rsidRPr="00CC2CC9">
        <w:rPr>
          <w:rFonts w:ascii="Arial" w:eastAsia="Times New Roman" w:hAnsi="Arial" w:cs="Times New Roman"/>
          <w:sz w:val="24"/>
          <w:szCs w:val="24"/>
        </w:rPr>
        <w:t xml:space="preserve">and </w:t>
      </w:r>
      <w:r w:rsidR="7DF4C083" w:rsidRPr="00CC2CC9">
        <w:rPr>
          <w:rFonts w:ascii="Arial" w:eastAsia="Times New Roman" w:hAnsi="Arial" w:cs="Times New Roman"/>
          <w:sz w:val="24"/>
          <w:szCs w:val="24"/>
        </w:rPr>
        <w:t xml:space="preserve">that delay is the reason that a </w:t>
      </w:r>
      <w:r w:rsidR="7DF4C083" w:rsidRPr="00CC2CC9">
        <w:rPr>
          <w:rFonts w:ascii="Arial" w:eastAsia="Times New Roman" w:hAnsi="Arial" w:cs="Times New Roman"/>
          <w:b/>
          <w:bCs/>
          <w:sz w:val="24"/>
          <w:szCs w:val="24"/>
        </w:rPr>
        <w:t>User Progression Milestone</w:t>
      </w:r>
      <w:r w:rsidR="7DF4C083" w:rsidRPr="00CC2CC9">
        <w:rPr>
          <w:rFonts w:ascii="Arial" w:eastAsia="Times New Roman" w:hAnsi="Arial" w:cs="Times New Roman"/>
          <w:sz w:val="24"/>
          <w:szCs w:val="24"/>
        </w:rPr>
        <w:t xml:space="preserve"> is not </w:t>
      </w:r>
      <w:proofErr w:type="gramStart"/>
      <w:r w:rsidR="7DF4C083" w:rsidRPr="00CC2CC9">
        <w:rPr>
          <w:rFonts w:ascii="Arial" w:eastAsia="Times New Roman" w:hAnsi="Arial" w:cs="Times New Roman"/>
          <w:sz w:val="24"/>
          <w:szCs w:val="24"/>
        </w:rPr>
        <w:t>met;</w:t>
      </w:r>
      <w:proofErr w:type="gramEnd"/>
      <w:r w:rsidR="7DF4C083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5DDA6BB7" w14:textId="0EA68ED1" w:rsidR="00D90983" w:rsidRPr="00CC2CC9" w:rsidRDefault="16822205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Arial"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>Where the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User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is not able to meet a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User Progression Milestone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due to an event of </w:t>
      </w:r>
      <w:proofErr w:type="gramStart"/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Force Maj</w:t>
      </w:r>
      <w:r w:rsidR="698B99F7" w:rsidRPr="00CC2CC9">
        <w:rPr>
          <w:rFonts w:ascii="Arial" w:eastAsia="Times New Roman" w:hAnsi="Arial" w:cs="Times New Roman"/>
          <w:b/>
          <w:bCs/>
          <w:sz w:val="24"/>
          <w:szCs w:val="24"/>
        </w:rPr>
        <w:t>eure</w:t>
      </w:r>
      <w:r w:rsidR="698B99F7" w:rsidRPr="00CC2CC9">
        <w:rPr>
          <w:rFonts w:ascii="Arial" w:eastAsia="Times New Roman" w:hAnsi="Arial" w:cs="Times New Roman"/>
          <w:sz w:val="24"/>
          <w:szCs w:val="24"/>
        </w:rPr>
        <w:t>;</w:t>
      </w:r>
      <w:proofErr w:type="gramEnd"/>
      <w:r w:rsidR="698B99F7" w:rsidRPr="00CC2CC9">
        <w:rPr>
          <w:rFonts w:ascii="Arial" w:eastAsia="Times New Roman" w:hAnsi="Arial" w:cs="Times New Roman"/>
          <w:b/>
          <w:bCs/>
          <w:sz w:val="24"/>
          <w:szCs w:val="24"/>
        </w:rPr>
        <w:t xml:space="preserve"> </w:t>
      </w:r>
    </w:p>
    <w:p w14:paraId="16272A07" w14:textId="5B266EC5" w:rsidR="006B3965" w:rsidRPr="00CC2CC9" w:rsidRDefault="001146A9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Arial"/>
          <w:sz w:val="24"/>
          <w:szCs w:val="24"/>
        </w:rPr>
      </w:pP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Where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delays caused by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a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>part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>y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(other than the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The Company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or a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Relevant Transmission </w:t>
      </w:r>
      <w:proofErr w:type="gramStart"/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Licensee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)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can</w:t>
      </w:r>
      <w:proofErr w:type="gramEnd"/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be demonstrated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to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have </w:t>
      </w:r>
      <w:r w:rsidR="00DE56C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an 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impact upon the </w:t>
      </w:r>
      <w:r w:rsidR="006B3965"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meeting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>a</w:t>
      </w:r>
      <w:r w:rsidR="006B3965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6B3965"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 Progression Milestone</w:t>
      </w:r>
      <w:r w:rsidR="00F7152C"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>and</w:t>
      </w:r>
      <w:r w:rsidR="00662D5E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the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User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 could not have avoided </w:t>
      </w:r>
      <w:r w:rsidR="00662D5E"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these delays or their impact </w:t>
      </w:r>
      <w:r w:rsidRPr="00CC2CC9">
        <w:rPr>
          <w:rFonts w:ascii="Arial" w:hAnsi="Arial" w:cs="Arial"/>
          <w:sz w:val="24"/>
          <w:szCs w:val="24"/>
          <w:shd w:val="clear" w:color="auto" w:fill="FFFFFF"/>
        </w:rPr>
        <w:t xml:space="preserve">by the exercise of </w:t>
      </w:r>
      <w:r w:rsidRPr="00CC2CC9">
        <w:rPr>
          <w:rFonts w:ascii="Arial" w:hAnsi="Arial" w:cs="Arial"/>
          <w:b/>
          <w:bCs/>
          <w:sz w:val="24"/>
          <w:szCs w:val="24"/>
          <w:shd w:val="clear" w:color="auto" w:fill="FFFFFF"/>
        </w:rPr>
        <w:t>Good Industry Practice</w:t>
      </w:r>
    </w:p>
    <w:p w14:paraId="672142A9" w14:textId="35D7360D" w:rsidR="00A1175B" w:rsidRPr="00CC2CC9" w:rsidRDefault="00DE56C5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rFonts w:ascii="Arial" w:eastAsia="Times New Roman" w:hAnsi="Arial" w:cs="Times New Roman"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 xml:space="preserve">Where a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is not able to meet a </w:t>
      </w:r>
      <w:r w:rsidRPr="00CC2CC9">
        <w:rPr>
          <w:rFonts w:ascii="Arial" w:eastAsia="Times New Roman" w:hAnsi="Arial" w:cs="Times New Roman"/>
          <w:b/>
          <w:bCs/>
          <w:sz w:val="24"/>
          <w:szCs w:val="24"/>
        </w:rPr>
        <w:t>User Progression Milestone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 due to 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 xml:space="preserve">Planning appeals and </w:t>
      </w:r>
      <w:r w:rsidR="37320321" w:rsidRPr="00CC2CC9">
        <w:rPr>
          <w:rFonts w:ascii="Arial" w:eastAsia="Times New Roman" w:hAnsi="Arial" w:cs="Times New Roman"/>
          <w:sz w:val="24"/>
          <w:szCs w:val="24"/>
        </w:rPr>
        <w:t>third-party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 xml:space="preserve"> challenges in relation to the </w:t>
      </w:r>
      <w:r w:rsidR="00A1175B" w:rsidRPr="00CC2CC9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  <w:proofErr w:type="gramStart"/>
      <w:r w:rsidR="00A1175B" w:rsidRPr="00CC2CC9">
        <w:rPr>
          <w:rFonts w:ascii="Arial" w:eastAsia="Times New Roman" w:hAnsi="Arial" w:cs="Times New Roman"/>
          <w:b/>
          <w:bCs/>
          <w:sz w:val="24"/>
          <w:szCs w:val="24"/>
        </w:rPr>
        <w:t>Consents</w:t>
      </w:r>
      <w:r w:rsidR="00A1175B" w:rsidRPr="00CC2CC9">
        <w:rPr>
          <w:rFonts w:ascii="Arial" w:eastAsia="Times New Roman" w:hAnsi="Arial" w:cs="Times New Roman"/>
          <w:sz w:val="24"/>
          <w:szCs w:val="24"/>
        </w:rPr>
        <w:t>;</w:t>
      </w:r>
      <w:proofErr w:type="gramEnd"/>
    </w:p>
    <w:p w14:paraId="0207303B" w14:textId="3B4BE54C" w:rsidR="00A1175B" w:rsidRPr="008B4BF8" w:rsidRDefault="00A1175B" w:rsidP="00CC2CC9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ins w:id="71" w:author="Author"/>
          <w:rFonts w:ascii="Arial" w:eastAsia="Times New Roman" w:hAnsi="Arial" w:cs="Times New Roman"/>
          <w:b/>
          <w:bCs/>
          <w:sz w:val="24"/>
          <w:szCs w:val="24"/>
        </w:rPr>
      </w:pPr>
      <w:r w:rsidRPr="00CC2CC9">
        <w:rPr>
          <w:rFonts w:ascii="Arial" w:eastAsia="Times New Roman" w:hAnsi="Arial" w:cs="Times New Roman"/>
          <w:sz w:val="24"/>
          <w:szCs w:val="24"/>
        </w:rPr>
        <w:t xml:space="preserve">Any delay </w:t>
      </w:r>
      <w:r w:rsidR="43492D76" w:rsidRPr="00CC2CC9">
        <w:rPr>
          <w:rFonts w:ascii="Arial" w:eastAsia="Times New Roman" w:hAnsi="Arial" w:cs="Times New Roman"/>
          <w:sz w:val="24"/>
          <w:szCs w:val="24"/>
        </w:rPr>
        <w:t xml:space="preserve">in the achievement of a milestone by the </w:t>
      </w:r>
      <w:r w:rsidR="43492D76" w:rsidRPr="00CC2CC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3492D76" w:rsidRPr="00CC2CC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CC2CC9">
        <w:rPr>
          <w:rFonts w:ascii="Arial" w:eastAsia="Times New Roman" w:hAnsi="Arial" w:cs="Times New Roman"/>
          <w:sz w:val="24"/>
          <w:szCs w:val="24"/>
        </w:rPr>
        <w:t xml:space="preserve">which is </w:t>
      </w:r>
      <w:r w:rsidRPr="008B4BF8">
        <w:rPr>
          <w:rFonts w:ascii="Arial" w:eastAsia="Times New Roman" w:hAnsi="Arial" w:cs="Times New Roman"/>
          <w:sz w:val="24"/>
          <w:szCs w:val="24"/>
        </w:rPr>
        <w:t>caused by</w:t>
      </w:r>
      <w:r w:rsidR="273F5DE8" w:rsidRPr="008B4BF8">
        <w:rPr>
          <w:rFonts w:ascii="Arial" w:eastAsia="Times New Roman" w:hAnsi="Arial" w:cs="Times New Roman"/>
          <w:sz w:val="24"/>
          <w:szCs w:val="24"/>
        </w:rPr>
        <w:t xml:space="preserve"> a</w:t>
      </w:r>
      <w:r w:rsidRPr="008B4BF8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8B4BF8">
        <w:rPr>
          <w:rFonts w:ascii="Arial" w:eastAsia="Times New Roman" w:hAnsi="Arial" w:cs="Times New Roman"/>
          <w:b/>
          <w:bCs/>
          <w:sz w:val="24"/>
          <w:szCs w:val="24"/>
        </w:rPr>
        <w:t>Relevant Transmission Licensee</w:t>
      </w:r>
      <w:r w:rsidRPr="008B4BF8">
        <w:rPr>
          <w:rFonts w:ascii="Arial" w:eastAsia="Times New Roman" w:hAnsi="Arial" w:cs="Times New Roman"/>
          <w:sz w:val="24"/>
          <w:szCs w:val="24"/>
        </w:rPr>
        <w:t xml:space="preserve"> or </w:t>
      </w:r>
      <w:r w:rsidRPr="008B4BF8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</w:p>
    <w:p w14:paraId="13AA9A9E" w14:textId="73BCE3DE" w:rsidR="00AE24A8" w:rsidRPr="008B4BF8" w:rsidRDefault="2D42B765" w:rsidP="00AE24A8">
      <w:pPr>
        <w:pStyle w:val="ListParagraph"/>
        <w:numPr>
          <w:ilvl w:val="0"/>
          <w:numId w:val="9"/>
        </w:numPr>
        <w:spacing w:after="0" w:line="240" w:lineRule="auto"/>
        <w:ind w:left="1843"/>
        <w:jc w:val="both"/>
        <w:rPr>
          <w:ins w:id="72" w:author="Author"/>
          <w:rFonts w:ascii="Arial" w:eastAsia="Times New Roman" w:hAnsi="Arial" w:cs="Times New Roman"/>
          <w:b/>
          <w:bCs/>
          <w:sz w:val="24"/>
          <w:szCs w:val="24"/>
        </w:rPr>
      </w:pPr>
      <w:ins w:id="73" w:author="Author">
        <w:r w:rsidRPr="01679F7B">
          <w:rPr>
            <w:rFonts w:ascii="Arial" w:eastAsia="Times New Roman" w:hAnsi="Arial" w:cs="Times New Roman"/>
            <w:sz w:val="24"/>
            <w:szCs w:val="24"/>
          </w:rPr>
          <w:t xml:space="preserve">Where a </w:t>
        </w:r>
        <w:r w:rsidRPr="01679F7B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1679F7B">
          <w:rPr>
            <w:rFonts w:ascii="Arial" w:eastAsia="Times New Roman" w:hAnsi="Arial" w:cs="Times New Roman"/>
            <w:sz w:val="24"/>
            <w:szCs w:val="24"/>
          </w:rPr>
          <w:t xml:space="preserve">can demonstrate that a forward looking M1 would have a detrimental impact on developing their </w:t>
        </w:r>
        <w:proofErr w:type="gramStart"/>
        <w:r w:rsidRPr="01679F7B">
          <w:rPr>
            <w:rFonts w:ascii="Arial" w:eastAsia="Times New Roman" w:hAnsi="Arial" w:cs="Times New Roman"/>
            <w:b/>
            <w:bCs/>
            <w:sz w:val="24"/>
            <w:szCs w:val="24"/>
          </w:rPr>
          <w:t>User’s</w:t>
        </w:r>
        <w:proofErr w:type="gramEnd"/>
        <w:r w:rsidRPr="01679F7B">
          <w:rPr>
            <w:rFonts w:ascii="Arial" w:eastAsia="Times New Roman" w:hAnsi="Arial" w:cs="Times New Roman"/>
            <w:sz w:val="24"/>
            <w:szCs w:val="24"/>
          </w:rPr>
          <w:t xml:space="preserve"> project</w:t>
        </w:r>
        <w:r w:rsidR="6E24FB1D" w:rsidRPr="01679F7B">
          <w:rPr>
            <w:rFonts w:ascii="Arial" w:eastAsia="Times New Roman" w:hAnsi="Arial" w:cs="Times New Roman"/>
            <w:sz w:val="24"/>
            <w:szCs w:val="24"/>
          </w:rPr>
          <w:t xml:space="preserve"> provided that </w:t>
        </w:r>
        <w:r w:rsidR="6A698D55" w:rsidRPr="01679F7B">
          <w:rPr>
            <w:rFonts w:ascii="Arial" w:eastAsia="Times New Roman" w:hAnsi="Arial" w:cs="Times New Roman"/>
            <w:sz w:val="24"/>
            <w:szCs w:val="24"/>
          </w:rPr>
          <w:t xml:space="preserve">any adjustment cannot be later than the </w:t>
        </w:r>
        <w:r w:rsidR="0B6F2EF0" w:rsidRPr="01679F7B">
          <w:rPr>
            <w:rFonts w:ascii="Arial" w:eastAsia="Times New Roman" w:hAnsi="Arial" w:cs="Times New Roman"/>
            <w:sz w:val="24"/>
            <w:szCs w:val="24"/>
          </w:rPr>
          <w:t>backwards looking M</w:t>
        </w:r>
        <w:r w:rsidR="00591C8B">
          <w:rPr>
            <w:rFonts w:ascii="Arial" w:eastAsia="Times New Roman" w:hAnsi="Arial" w:cs="Times New Roman"/>
            <w:sz w:val="24"/>
            <w:szCs w:val="24"/>
          </w:rPr>
          <w:t>1</w:t>
        </w:r>
        <w:r w:rsidRPr="01679F7B">
          <w:rPr>
            <w:rFonts w:ascii="Arial" w:eastAsia="Times New Roman" w:hAnsi="Arial" w:cs="Times New Roman"/>
            <w:sz w:val="24"/>
            <w:szCs w:val="24"/>
          </w:rPr>
          <w:t>.</w:t>
        </w:r>
      </w:ins>
    </w:p>
    <w:p w14:paraId="68D1EAF3" w14:textId="77777777" w:rsidR="00A1175B" w:rsidRPr="006354B9" w:rsidRDefault="00A1175B" w:rsidP="00A1175B">
      <w:pPr>
        <w:spacing w:after="0" w:line="240" w:lineRule="auto"/>
        <w:rPr>
          <w:rFonts w:ascii="Arial" w:eastAsia="Times New Roman" w:hAnsi="Arial" w:cs="Times New Roman"/>
          <w:sz w:val="24"/>
          <w:szCs w:val="20"/>
        </w:rPr>
      </w:pPr>
    </w:p>
    <w:p w14:paraId="097F27E8" w14:textId="69D458F9" w:rsidR="00A1175B" w:rsidRPr="006354B9" w:rsidRDefault="3DC98E1E" w:rsidP="11E30FCC">
      <w:pPr>
        <w:spacing w:after="0" w:line="240" w:lineRule="auto"/>
        <w:ind w:left="709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6354B9">
        <w:rPr>
          <w:rFonts w:ascii="Arial" w:eastAsia="Times New Roman" w:hAnsi="Arial" w:cs="Times New Roman"/>
          <w:sz w:val="24"/>
          <w:szCs w:val="24"/>
        </w:rPr>
        <w:t xml:space="preserve">Where the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User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believes an exceptional issue applies it shall provide written evidence to this effect supported by confirmation </w:t>
      </w:r>
      <w:r w:rsidR="556503D4" w:rsidRPr="006354B9">
        <w:rPr>
          <w:rFonts w:ascii="Arial" w:eastAsia="Times New Roman" w:hAnsi="Arial" w:cs="Times New Roman"/>
          <w:sz w:val="24"/>
          <w:szCs w:val="24"/>
        </w:rPr>
        <w:t xml:space="preserve">from the </w:t>
      </w:r>
      <w:r w:rsidR="556503D4"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User’s </w:t>
      </w:r>
      <w:r w:rsidR="556503D4" w:rsidRPr="006354B9">
        <w:rPr>
          <w:rFonts w:ascii="Arial" w:eastAsia="Times New Roman" w:hAnsi="Arial" w:cs="Times New Roman"/>
          <w:sz w:val="24"/>
          <w:szCs w:val="24"/>
        </w:rPr>
        <w:t xml:space="preserve">board of directors or equivalent body for </w:t>
      </w:r>
      <w:r w:rsidR="556503D4"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Company’s</w:t>
      </w:r>
      <w:r w:rsidR="556503D4" w:rsidRPr="006354B9">
        <w:rPr>
          <w:rFonts w:ascii="Arial" w:eastAsia="Times New Roman" w:hAnsi="Arial" w:cs="Times New Roman"/>
          <w:sz w:val="24"/>
          <w:szCs w:val="24"/>
        </w:rPr>
        <w:t xml:space="preserve"> consideration.</w:t>
      </w:r>
    </w:p>
    <w:p w14:paraId="10D86E24" w14:textId="4DE724B4" w:rsidR="00A1175B" w:rsidRPr="006354B9" w:rsidRDefault="00A1175B" w:rsidP="11E30FCC">
      <w:pPr>
        <w:spacing w:after="0" w:line="240" w:lineRule="auto"/>
        <w:ind w:left="709"/>
        <w:jc w:val="both"/>
        <w:rPr>
          <w:rFonts w:ascii="Arial" w:eastAsia="Times New Roman" w:hAnsi="Arial" w:cs="Times New Roman"/>
          <w:sz w:val="24"/>
          <w:szCs w:val="24"/>
        </w:rPr>
      </w:pPr>
    </w:p>
    <w:p w14:paraId="582F49DD" w14:textId="534C188A" w:rsidR="00A1175B" w:rsidRPr="006354B9" w:rsidRDefault="2770D138" w:rsidP="00124AB2">
      <w:pPr>
        <w:spacing w:after="0" w:line="240" w:lineRule="auto"/>
        <w:ind w:left="709"/>
        <w:jc w:val="both"/>
        <w:rPr>
          <w:rFonts w:ascii="Arial" w:eastAsia="Times New Roman" w:hAnsi="Arial" w:cs="Times New Roman"/>
          <w:b/>
          <w:bCs/>
          <w:sz w:val="24"/>
          <w:szCs w:val="24"/>
        </w:rPr>
      </w:pPr>
      <w:r w:rsidRPr="006354B9">
        <w:rPr>
          <w:rFonts w:ascii="Arial" w:eastAsia="Times New Roman" w:hAnsi="Arial" w:cs="Times New Roman"/>
          <w:sz w:val="24"/>
          <w:szCs w:val="24"/>
        </w:rPr>
        <w:t xml:space="preserve">Where a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’s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project </w:t>
      </w:r>
      <w:r w:rsidR="7C844AF2" w:rsidRPr="006354B9">
        <w:rPr>
          <w:rFonts w:ascii="Arial" w:eastAsia="Times New Roman" w:hAnsi="Arial" w:cs="Times New Roman"/>
          <w:sz w:val="24"/>
          <w:szCs w:val="24"/>
        </w:rPr>
        <w:t xml:space="preserve">is not able or </w:t>
      </w:r>
      <w:r w:rsidR="247527CE" w:rsidRPr="006354B9">
        <w:rPr>
          <w:rFonts w:ascii="Arial" w:eastAsia="Times New Roman" w:hAnsi="Arial" w:cs="Times New Roman"/>
          <w:sz w:val="24"/>
          <w:szCs w:val="24"/>
        </w:rPr>
        <w:t xml:space="preserve">is considered </w:t>
      </w:r>
      <w:r w:rsidR="7C844AF2" w:rsidRPr="006354B9">
        <w:rPr>
          <w:rFonts w:ascii="Arial" w:eastAsia="Times New Roman" w:hAnsi="Arial" w:cs="Times New Roman"/>
          <w:sz w:val="24"/>
          <w:szCs w:val="24"/>
        </w:rPr>
        <w:t>unlikely to meet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a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User Progression M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ilestone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, as a result of an exceptional issue under the headings here, and providing the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User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notifies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and the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 Relevant Transmission Licensee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 of the delay and reasons for the delay at the earliest opportunity and provides reasonable evidence to justify </w:t>
      </w:r>
      <w:r w:rsidR="15FF8307" w:rsidRPr="006354B9">
        <w:rPr>
          <w:rFonts w:ascii="Arial" w:eastAsia="Times New Roman" w:hAnsi="Arial" w:cs="Times New Roman"/>
          <w:sz w:val="24"/>
          <w:szCs w:val="24"/>
        </w:rPr>
        <w:t xml:space="preserve">this 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>and satisf</w:t>
      </w:r>
      <w:r w:rsidR="15FF8307" w:rsidRPr="006354B9">
        <w:rPr>
          <w:rFonts w:ascii="Arial" w:eastAsia="Times New Roman" w:hAnsi="Arial" w:cs="Times New Roman"/>
          <w:sz w:val="24"/>
          <w:szCs w:val="24"/>
        </w:rPr>
        <w:t>ies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that 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the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specific delay falls under this </w:t>
      </w:r>
      <w:r w:rsidR="00E66540" w:rsidRPr="006354B9">
        <w:rPr>
          <w:rFonts w:ascii="Arial" w:eastAsia="Times New Roman" w:hAnsi="Arial" w:cs="Times New Roman"/>
          <w:sz w:val="24"/>
          <w:szCs w:val="24"/>
        </w:rPr>
        <w:t xml:space="preserve">Paragraph </w:t>
      </w:r>
      <w:r w:rsidR="1F15D202" w:rsidRPr="006354B9">
        <w:rPr>
          <w:rFonts w:ascii="Arial" w:eastAsia="Times New Roman" w:hAnsi="Arial" w:cs="Times New Roman"/>
          <w:sz w:val="24"/>
          <w:szCs w:val="24"/>
        </w:rPr>
        <w:t>16.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>5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, such delay will not result in </w:t>
      </w:r>
      <w:r w:rsidR="4B1841A7" w:rsidRPr="006354B9">
        <w:rPr>
          <w:rFonts w:ascii="Arial" w:eastAsia="Times New Roman" w:hAnsi="Arial" w:cs="Times New Roman"/>
          <w:sz w:val="24"/>
          <w:szCs w:val="24"/>
        </w:rPr>
        <w:t xml:space="preserve">the </w:t>
      </w:r>
      <w:r w:rsidR="4B1841A7" w:rsidRPr="006354B9">
        <w:rPr>
          <w:rFonts w:ascii="Arial" w:eastAsia="Times New Roman" w:hAnsi="Arial" w:cs="Times New Roman"/>
          <w:b/>
          <w:bCs/>
          <w:sz w:val="24"/>
          <w:szCs w:val="24"/>
        </w:rPr>
        <w:t>User’s</w:t>
      </w:r>
      <w:r w:rsidR="4B1841A7" w:rsidRPr="006354B9">
        <w:rPr>
          <w:rFonts w:ascii="Arial" w:eastAsia="Times New Roman" w:hAnsi="Arial" w:cs="Times New Roman"/>
          <w:sz w:val="24"/>
          <w:szCs w:val="24"/>
        </w:rPr>
        <w:t xml:space="preserve"> project being categorised as “termination”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in relation to the relevant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User Progression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 xml:space="preserve">Milestone 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or </w:t>
      </w:r>
      <w:r w:rsidR="41CD0D08" w:rsidRPr="006354B9">
        <w:rPr>
          <w:rFonts w:ascii="Arial" w:eastAsia="Times New Roman" w:hAnsi="Arial" w:cs="Times New Roman"/>
          <w:b/>
          <w:bCs/>
          <w:sz w:val="24"/>
          <w:szCs w:val="24"/>
        </w:rPr>
        <w:t>User Progression</w:t>
      </w:r>
      <w:r w:rsidR="41CD0D08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Pr="006354B9">
        <w:rPr>
          <w:rFonts w:ascii="Arial" w:eastAsia="Times New Roman" w:hAnsi="Arial" w:cs="Times New Roman"/>
          <w:b/>
          <w:bCs/>
          <w:sz w:val="24"/>
          <w:szCs w:val="24"/>
        </w:rPr>
        <w:t>Milestones</w:t>
      </w:r>
      <w:r w:rsidRPr="006354B9">
        <w:rPr>
          <w:rFonts w:ascii="Arial" w:eastAsia="Times New Roman" w:hAnsi="Arial" w:cs="Times New Roman"/>
          <w:sz w:val="24"/>
          <w:szCs w:val="24"/>
        </w:rPr>
        <w:t>.</w:t>
      </w:r>
      <w:r w:rsidR="4992EFFE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="19B45B35" w:rsidRPr="006354B9">
        <w:rPr>
          <w:rFonts w:ascii="Arial" w:eastAsia="Times New Roman" w:hAnsi="Arial" w:cs="Times New Roman"/>
          <w:sz w:val="24"/>
          <w:szCs w:val="24"/>
        </w:rPr>
        <w:t xml:space="preserve">In such circumstances </w:t>
      </w:r>
      <w:r w:rsidR="4992EFFE" w:rsidRPr="006354B9">
        <w:rPr>
          <w:rFonts w:ascii="Arial" w:eastAsia="Times New Roman" w:hAnsi="Arial" w:cs="Times New Roman"/>
          <w:b/>
          <w:bCs/>
          <w:sz w:val="24"/>
          <w:szCs w:val="24"/>
        </w:rPr>
        <w:t>The Company</w:t>
      </w:r>
      <w:r w:rsidR="4992EFFE" w:rsidRPr="006354B9">
        <w:rPr>
          <w:rFonts w:ascii="Arial" w:eastAsia="Times New Roman" w:hAnsi="Arial" w:cs="Times New Roman"/>
          <w:sz w:val="24"/>
          <w:szCs w:val="24"/>
        </w:rPr>
        <w:t xml:space="preserve"> will consequently issue a </w:t>
      </w:r>
      <w:r w:rsidR="35183B64" w:rsidRPr="006354B9">
        <w:rPr>
          <w:rFonts w:ascii="Arial" w:eastAsia="Times New Roman" w:hAnsi="Arial" w:cs="Times New Roman"/>
          <w:sz w:val="24"/>
          <w:szCs w:val="24"/>
        </w:rPr>
        <w:t xml:space="preserve">new milestone date for the missed </w:t>
      </w:r>
      <w:r w:rsidR="3790933F" w:rsidRPr="006354B9">
        <w:rPr>
          <w:rFonts w:ascii="Arial" w:eastAsia="Times New Roman" w:hAnsi="Arial" w:cs="Times New Roman"/>
          <w:sz w:val="24"/>
          <w:szCs w:val="24"/>
        </w:rPr>
        <w:t>mileston</w:t>
      </w:r>
      <w:r w:rsidR="3E2ED453" w:rsidRPr="006354B9">
        <w:rPr>
          <w:rFonts w:ascii="Arial" w:eastAsia="Times New Roman" w:hAnsi="Arial" w:cs="Times New Roman"/>
          <w:sz w:val="24"/>
          <w:szCs w:val="24"/>
        </w:rPr>
        <w:t xml:space="preserve">e. </w:t>
      </w:r>
      <w:r w:rsidR="35183B64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</w:p>
    <w:p w14:paraId="29318F1C" w14:textId="77777777" w:rsidR="00A1175B" w:rsidRPr="006354B9" w:rsidRDefault="00A1175B" w:rsidP="00A1175B">
      <w:pPr>
        <w:spacing w:after="0" w:line="240" w:lineRule="auto"/>
        <w:rPr>
          <w:rFonts w:ascii="Arial" w:eastAsia="Times New Roman" w:hAnsi="Arial" w:cs="Times New Roman"/>
          <w:b/>
          <w:bCs/>
          <w:sz w:val="24"/>
          <w:szCs w:val="20"/>
        </w:rPr>
      </w:pPr>
    </w:p>
    <w:p w14:paraId="6D4BE742" w14:textId="71F22836" w:rsidR="00A1175B" w:rsidRPr="006354B9" w:rsidRDefault="00A1175B" w:rsidP="00124AB2">
      <w:pPr>
        <w:spacing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 xml:space="preserve">Whether or not </w:t>
      </w:r>
      <w:r w:rsidR="242B6587" w:rsidRPr="006354B9">
        <w:rPr>
          <w:rFonts w:ascii="Arial" w:eastAsia="Calibri" w:hAnsi="Arial" w:cs="Arial"/>
          <w:sz w:val="24"/>
          <w:szCs w:val="24"/>
        </w:rPr>
        <w:t xml:space="preserve">the </w:t>
      </w:r>
      <w:r w:rsidRPr="006354B9">
        <w:rPr>
          <w:rFonts w:ascii="Arial" w:eastAsia="Calibri" w:hAnsi="Arial" w:cs="Arial"/>
          <w:sz w:val="24"/>
          <w:szCs w:val="24"/>
        </w:rPr>
        <w:t>e</w:t>
      </w:r>
      <w:r w:rsidRPr="006354B9">
        <w:rPr>
          <w:rFonts w:ascii="Arial" w:eastAsia="Times New Roman" w:hAnsi="Arial" w:cs="Times New Roman"/>
          <w:sz w:val="24"/>
          <w:szCs w:val="24"/>
        </w:rPr>
        <w:t>xceptional issues as listed here</w:t>
      </w:r>
      <w:r w:rsidR="71D43951" w:rsidRPr="006354B9">
        <w:rPr>
          <w:rFonts w:ascii="Arial" w:eastAsia="Times New Roman" w:hAnsi="Arial" w:cs="Times New Roman"/>
          <w:sz w:val="24"/>
          <w:szCs w:val="24"/>
        </w:rPr>
        <w:t xml:space="preserve"> </w:t>
      </w:r>
      <w:r w:rsidR="242B6587" w:rsidRPr="006354B9">
        <w:rPr>
          <w:rFonts w:ascii="Arial" w:eastAsia="Times New Roman" w:hAnsi="Arial" w:cs="Times New Roman"/>
          <w:sz w:val="24"/>
          <w:szCs w:val="24"/>
        </w:rPr>
        <w:t xml:space="preserve">apply </w:t>
      </w:r>
      <w:r w:rsidR="71D43951" w:rsidRPr="006354B9">
        <w:rPr>
          <w:rFonts w:ascii="Arial" w:eastAsia="Times New Roman" w:hAnsi="Arial" w:cs="Times New Roman"/>
          <w:sz w:val="24"/>
          <w:szCs w:val="24"/>
        </w:rPr>
        <w:t>and the period of any extension</w:t>
      </w:r>
      <w:r w:rsidRPr="006354B9">
        <w:rPr>
          <w:rFonts w:ascii="Arial" w:eastAsia="Times New Roman" w:hAnsi="Arial" w:cs="Times New Roman"/>
          <w:sz w:val="24"/>
          <w:szCs w:val="24"/>
        </w:rPr>
        <w:t xml:space="preserve">, is </w:t>
      </w:r>
      <w:r w:rsidRPr="006354B9">
        <w:rPr>
          <w:rFonts w:ascii="Arial" w:eastAsia="Calibri" w:hAnsi="Arial" w:cs="Arial"/>
          <w:sz w:val="24"/>
          <w:szCs w:val="24"/>
        </w:rPr>
        <w:t xml:space="preserve">a matter for the sole discretion of </w:t>
      </w:r>
      <w:r w:rsidRPr="006354B9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6354B9">
        <w:rPr>
          <w:rFonts w:ascii="Arial" w:eastAsia="Calibri" w:hAnsi="Arial" w:cs="Arial"/>
          <w:sz w:val="24"/>
          <w:szCs w:val="24"/>
        </w:rPr>
        <w:t>.</w:t>
      </w:r>
    </w:p>
    <w:p w14:paraId="251473B2" w14:textId="1A492F71" w:rsidR="20CBA60F" w:rsidRPr="006354B9" w:rsidRDefault="20CBA60F" w:rsidP="20CBA60F">
      <w:pPr>
        <w:spacing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</w:p>
    <w:p w14:paraId="63A7E209" w14:textId="163ADC44" w:rsidR="20CBA60F" w:rsidRPr="006354B9" w:rsidRDefault="20CBA60F" w:rsidP="20CBA60F">
      <w:pPr>
        <w:spacing w:after="0" w:line="240" w:lineRule="auto"/>
        <w:ind w:left="709"/>
        <w:jc w:val="both"/>
        <w:rPr>
          <w:rFonts w:ascii="Arial" w:eastAsia="Calibri" w:hAnsi="Arial" w:cs="Arial"/>
          <w:sz w:val="24"/>
          <w:szCs w:val="24"/>
        </w:rPr>
      </w:pPr>
    </w:p>
    <w:p w14:paraId="0998405F" w14:textId="50793550" w:rsidR="458F7A46" w:rsidRPr="006354B9" w:rsidRDefault="458F7A46" w:rsidP="20CBA60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>16.6</w:t>
      </w:r>
      <w:r w:rsidRPr="002171A8">
        <w:tab/>
      </w:r>
      <w:r w:rsidRPr="006354B9">
        <w:rPr>
          <w:rFonts w:ascii="Arial" w:eastAsia="Calibri" w:hAnsi="Arial" w:cs="Arial"/>
          <w:b/>
          <w:bCs/>
          <w:sz w:val="24"/>
          <w:szCs w:val="24"/>
        </w:rPr>
        <w:t>Implementation</w:t>
      </w:r>
    </w:p>
    <w:p w14:paraId="74FFF00A" w14:textId="76D0CCD5" w:rsidR="20CBA60F" w:rsidRPr="006354B9" w:rsidRDefault="20CBA60F" w:rsidP="20CBA60F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1A4DD4B6" w14:textId="53EABC59" w:rsidR="458F7A46" w:rsidRPr="006354B9" w:rsidRDefault="458F7A46" w:rsidP="20CBA60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>16.6</w:t>
      </w:r>
      <w:r w:rsidR="7C5A0BD1" w:rsidRPr="006354B9">
        <w:rPr>
          <w:rFonts w:ascii="Arial" w:eastAsia="Calibri" w:hAnsi="Arial" w:cs="Arial"/>
          <w:sz w:val="24"/>
          <w:szCs w:val="24"/>
        </w:rPr>
        <w:t>.1</w:t>
      </w:r>
      <w:r w:rsidRPr="002171A8">
        <w:tab/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The </w:t>
      </w:r>
      <w:r w:rsidR="79097BC1" w:rsidRPr="006354B9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will be</w:t>
      </w:r>
      <w:r w:rsidR="341715A4" w:rsidRPr="006354B9">
        <w:rPr>
          <w:rFonts w:ascii="Arial" w:eastAsia="Calibri" w:hAnsi="Arial" w:cs="Arial"/>
          <w:sz w:val="24"/>
          <w:szCs w:val="24"/>
        </w:rPr>
        <w:t>:</w:t>
      </w:r>
    </w:p>
    <w:p w14:paraId="6F4896D8" w14:textId="77777777" w:rsidR="00DE56C5" w:rsidRPr="006354B9" w:rsidRDefault="00DE56C5" w:rsidP="20CBA60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51D15D1" w14:textId="509AA247" w:rsidR="341715A4" w:rsidRPr="008E633A" w:rsidRDefault="341715A4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  <w:r w:rsidRPr="006354B9">
        <w:rPr>
          <w:rFonts w:ascii="Arial" w:eastAsia="Calibri" w:hAnsi="Arial" w:cs="Arial"/>
          <w:sz w:val="24"/>
          <w:szCs w:val="24"/>
        </w:rPr>
        <w:t>(</w:t>
      </w:r>
      <w:proofErr w:type="spellStart"/>
      <w:r w:rsidR="544BBCDC" w:rsidRPr="006354B9">
        <w:rPr>
          <w:rFonts w:ascii="Arial" w:eastAsia="Calibri" w:hAnsi="Arial" w:cs="Arial"/>
          <w:sz w:val="24"/>
          <w:szCs w:val="24"/>
        </w:rPr>
        <w:t>i</w:t>
      </w:r>
      <w:proofErr w:type="spellEnd"/>
      <w:r w:rsidRPr="006354B9">
        <w:rPr>
          <w:rFonts w:ascii="Arial" w:eastAsia="Calibri" w:hAnsi="Arial" w:cs="Arial"/>
          <w:sz w:val="24"/>
          <w:szCs w:val="24"/>
        </w:rPr>
        <w:t>)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</w:t>
      </w:r>
      <w:r w:rsidR="007A6714">
        <w:rPr>
          <w:rFonts w:ascii="Arial" w:eastAsia="Calibri" w:hAnsi="Arial" w:cs="Arial"/>
          <w:sz w:val="24"/>
          <w:szCs w:val="24"/>
        </w:rPr>
        <w:tab/>
      </w:r>
      <w:r w:rsidR="79097BC1" w:rsidRPr="006354B9">
        <w:rPr>
          <w:rFonts w:ascii="Arial" w:eastAsia="Calibri" w:hAnsi="Arial" w:cs="Arial"/>
          <w:sz w:val="24"/>
          <w:szCs w:val="24"/>
        </w:rPr>
        <w:t>in</w:t>
      </w:r>
      <w:r w:rsidR="73B31136" w:rsidRPr="006354B9">
        <w:rPr>
          <w:rFonts w:ascii="Arial" w:eastAsia="Calibri" w:hAnsi="Arial" w:cs="Arial"/>
          <w:sz w:val="24"/>
          <w:szCs w:val="24"/>
        </w:rPr>
        <w:t>cluded in</w:t>
      </w:r>
      <w:r w:rsidR="327BD4CC" w:rsidRPr="006354B9">
        <w:rPr>
          <w:rFonts w:ascii="Arial" w:eastAsia="Calibri" w:hAnsi="Arial" w:cs="Arial"/>
          <w:sz w:val="24"/>
          <w:szCs w:val="24"/>
        </w:rPr>
        <w:t xml:space="preserve"> any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</w:t>
      </w:r>
      <w:r w:rsidR="79097BC1" w:rsidRPr="006354B9">
        <w:rPr>
          <w:rFonts w:ascii="Arial" w:eastAsia="Calibri" w:hAnsi="Arial" w:cs="Arial"/>
          <w:b/>
          <w:bCs/>
          <w:sz w:val="24"/>
          <w:szCs w:val="24"/>
        </w:rPr>
        <w:t>Construction Agreements</w:t>
      </w:r>
      <w:r w:rsidR="79097BC1" w:rsidRPr="006354B9">
        <w:rPr>
          <w:rFonts w:ascii="Arial" w:eastAsia="Calibri" w:hAnsi="Arial" w:cs="Arial"/>
          <w:sz w:val="24"/>
          <w:szCs w:val="24"/>
        </w:rPr>
        <w:t xml:space="preserve"> </w:t>
      </w:r>
      <w:r w:rsidR="724314A6" w:rsidRPr="006354B9">
        <w:rPr>
          <w:rFonts w:ascii="Arial" w:eastAsia="Calibri" w:hAnsi="Arial" w:cs="Arial"/>
          <w:sz w:val="24"/>
          <w:szCs w:val="24"/>
        </w:rPr>
        <w:t xml:space="preserve">(other than those which </w:t>
      </w:r>
      <w:r w:rsidRPr="002171A8">
        <w:tab/>
      </w:r>
      <w:r w:rsidR="724314A6" w:rsidRPr="006354B9">
        <w:rPr>
          <w:rFonts w:ascii="Arial" w:eastAsia="Calibri" w:hAnsi="Arial" w:cs="Arial"/>
          <w:sz w:val="24"/>
          <w:szCs w:val="24"/>
        </w:rPr>
        <w:t xml:space="preserve">fall within </w:t>
      </w:r>
      <w:r w:rsidR="26C546D3" w:rsidRPr="006354B9">
        <w:rPr>
          <w:rFonts w:ascii="Arial" w:eastAsia="Calibri" w:hAnsi="Arial" w:cs="Arial"/>
          <w:sz w:val="24"/>
          <w:szCs w:val="24"/>
        </w:rPr>
        <w:t xml:space="preserve">Paragraph </w:t>
      </w:r>
      <w:r w:rsidR="724314A6" w:rsidRPr="006354B9">
        <w:rPr>
          <w:rFonts w:ascii="Arial" w:eastAsia="Calibri" w:hAnsi="Arial" w:cs="Arial"/>
          <w:sz w:val="24"/>
          <w:szCs w:val="24"/>
        </w:rPr>
        <w:t xml:space="preserve">16.2 above) </w:t>
      </w:r>
      <w:r w:rsidR="6DE9B96A" w:rsidRPr="006354B9">
        <w:rPr>
          <w:rFonts w:ascii="Arial" w:eastAsia="Calibri" w:hAnsi="Arial" w:cs="Arial"/>
          <w:sz w:val="24"/>
          <w:szCs w:val="24"/>
        </w:rPr>
        <w:t>offered as part of any new</w:t>
      </w:r>
      <w:r w:rsidR="00F166B1" w:rsidRPr="002171A8">
        <w:t xml:space="preserve"> </w:t>
      </w:r>
      <w:r w:rsidR="4DCF4F91" w:rsidRPr="006354B9">
        <w:rPr>
          <w:rFonts w:ascii="Arial" w:eastAsia="Calibri" w:hAnsi="Arial" w:cs="Arial"/>
          <w:b/>
          <w:bCs/>
          <w:sz w:val="24"/>
          <w:szCs w:val="24"/>
        </w:rPr>
        <w:t>C</w:t>
      </w:r>
      <w:r w:rsidR="6DE9B96A" w:rsidRPr="006354B9">
        <w:rPr>
          <w:rFonts w:ascii="Arial" w:eastAsia="Calibri" w:hAnsi="Arial" w:cs="Arial"/>
          <w:b/>
          <w:bCs/>
          <w:sz w:val="24"/>
          <w:szCs w:val="24"/>
        </w:rPr>
        <w:t xml:space="preserve">onnection </w:t>
      </w:r>
      <w:r w:rsidRPr="002171A8">
        <w:tab/>
      </w:r>
      <w:r w:rsidR="6DE9B96A" w:rsidRPr="008E633A">
        <w:rPr>
          <w:rFonts w:ascii="Arial" w:eastAsia="Calibri" w:hAnsi="Arial" w:cs="Arial"/>
          <w:b/>
          <w:bCs/>
          <w:sz w:val="24"/>
          <w:szCs w:val="24"/>
        </w:rPr>
        <w:t>Offers</w:t>
      </w:r>
      <w:r w:rsidR="5FDD2AA8" w:rsidRPr="008E633A">
        <w:rPr>
          <w:rFonts w:ascii="Arial" w:eastAsia="Calibri" w:hAnsi="Arial" w:cs="Arial"/>
          <w:sz w:val="24"/>
          <w:szCs w:val="24"/>
        </w:rPr>
        <w:t>;</w:t>
      </w:r>
      <w:r w:rsidR="431358C0" w:rsidRPr="008E633A">
        <w:rPr>
          <w:rFonts w:ascii="Arial" w:eastAsia="Calibri" w:hAnsi="Arial" w:cs="Arial"/>
          <w:sz w:val="24"/>
          <w:szCs w:val="24"/>
        </w:rPr>
        <w:t xml:space="preserve"> and</w:t>
      </w:r>
    </w:p>
    <w:p w14:paraId="235253D0" w14:textId="77777777" w:rsidR="00F166B1" w:rsidRPr="008E633A" w:rsidRDefault="00F166B1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E529EBF" w14:textId="578AE00C" w:rsidR="5FDD2AA8" w:rsidRDefault="5FDD2AA8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  <w:r w:rsidRPr="008E633A">
        <w:rPr>
          <w:rFonts w:ascii="Arial" w:eastAsia="Calibri" w:hAnsi="Arial" w:cs="Arial"/>
          <w:sz w:val="24"/>
          <w:szCs w:val="24"/>
        </w:rPr>
        <w:t>(ii)</w:t>
      </w:r>
      <w:r w:rsidR="007A6714">
        <w:rPr>
          <w:rFonts w:ascii="Arial" w:eastAsia="Calibri" w:hAnsi="Arial" w:cs="Arial"/>
          <w:sz w:val="24"/>
          <w:szCs w:val="24"/>
        </w:rPr>
        <w:tab/>
      </w:r>
      <w:r w:rsidR="0EE53B71" w:rsidRPr="008E633A">
        <w:rPr>
          <w:rFonts w:ascii="Arial" w:eastAsia="Calibri" w:hAnsi="Arial" w:cs="Arial"/>
          <w:sz w:val="24"/>
          <w:szCs w:val="24"/>
        </w:rPr>
        <w:t xml:space="preserve">introduced into </w:t>
      </w:r>
      <w:r w:rsidR="35436FEE" w:rsidRPr="008E633A">
        <w:rPr>
          <w:rFonts w:ascii="Arial" w:eastAsia="Calibri" w:hAnsi="Arial" w:cs="Arial"/>
          <w:sz w:val="24"/>
          <w:szCs w:val="24"/>
        </w:rPr>
        <w:t xml:space="preserve">any </w:t>
      </w:r>
      <w:r w:rsidR="0EE53B71" w:rsidRPr="008E633A">
        <w:rPr>
          <w:rFonts w:ascii="Arial" w:eastAsia="Calibri" w:hAnsi="Arial" w:cs="Arial"/>
          <w:b/>
          <w:bCs/>
          <w:sz w:val="24"/>
          <w:szCs w:val="24"/>
        </w:rPr>
        <w:t>Construction Agreements</w:t>
      </w:r>
      <w:r w:rsidR="0ADE6A1E" w:rsidRPr="008E633A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30E7F9D8" w:rsidRPr="008E633A">
        <w:rPr>
          <w:rFonts w:ascii="Arial" w:eastAsia="Calibri" w:hAnsi="Arial" w:cs="Arial"/>
          <w:sz w:val="24"/>
          <w:szCs w:val="24"/>
        </w:rPr>
        <w:t xml:space="preserve">(other than those which fall within </w:t>
      </w:r>
      <w:r w:rsidR="13506DD2" w:rsidRPr="008E633A">
        <w:rPr>
          <w:rFonts w:ascii="Arial" w:eastAsia="Calibri" w:hAnsi="Arial" w:cs="Arial"/>
          <w:sz w:val="24"/>
          <w:szCs w:val="24"/>
        </w:rPr>
        <w:t xml:space="preserve">Paragraph </w:t>
      </w:r>
      <w:r w:rsidR="30E7F9D8" w:rsidRPr="008E633A">
        <w:rPr>
          <w:rFonts w:ascii="Arial" w:eastAsia="Calibri" w:hAnsi="Arial" w:cs="Arial"/>
          <w:sz w:val="24"/>
          <w:szCs w:val="24"/>
        </w:rPr>
        <w:t>16.2 above</w:t>
      </w:r>
      <w:r w:rsidR="00852CAA" w:rsidRPr="008E633A">
        <w:rPr>
          <w:rFonts w:ascii="Arial" w:eastAsia="Calibri" w:hAnsi="Arial" w:cs="Arial"/>
          <w:sz w:val="24"/>
          <w:szCs w:val="24"/>
        </w:rPr>
        <w:t xml:space="preserve">) which do not have the </w:t>
      </w:r>
      <w:r w:rsidR="00852CAA" w:rsidRPr="008E633A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="00852CAA" w:rsidRPr="008E633A">
        <w:rPr>
          <w:rFonts w:ascii="Arial" w:eastAsia="Calibri" w:hAnsi="Arial" w:cs="Arial"/>
          <w:sz w:val="24"/>
          <w:szCs w:val="24"/>
        </w:rPr>
        <w:t xml:space="preserve"> already included within it) when </w:t>
      </w:r>
      <w:r w:rsidR="356870A7" w:rsidRPr="008E633A">
        <w:rPr>
          <w:rFonts w:ascii="Arial" w:eastAsia="Calibri" w:hAnsi="Arial" w:cs="Arial"/>
          <w:sz w:val="24"/>
          <w:szCs w:val="24"/>
        </w:rPr>
        <w:t xml:space="preserve">a </w:t>
      </w:r>
      <w:r w:rsidR="356870A7" w:rsidRPr="008E633A">
        <w:rPr>
          <w:rFonts w:ascii="Arial" w:eastAsia="Calibri" w:hAnsi="Arial" w:cs="Arial"/>
          <w:b/>
          <w:bCs/>
          <w:sz w:val="24"/>
          <w:szCs w:val="24"/>
        </w:rPr>
        <w:t>Modification Offer</w:t>
      </w:r>
      <w:r w:rsidR="356870A7" w:rsidRPr="008E633A">
        <w:rPr>
          <w:rFonts w:ascii="Arial" w:eastAsia="Calibri" w:hAnsi="Arial" w:cs="Arial"/>
          <w:sz w:val="24"/>
          <w:szCs w:val="24"/>
        </w:rPr>
        <w:t xml:space="preserve"> is made</w:t>
      </w:r>
      <w:r w:rsidR="003D6EC9">
        <w:rPr>
          <w:rFonts w:ascii="Arial" w:eastAsia="Calibri" w:hAnsi="Arial" w:cs="Arial"/>
          <w:sz w:val="24"/>
          <w:szCs w:val="24"/>
        </w:rPr>
        <w:t>;</w:t>
      </w:r>
      <w:r w:rsidR="008B38B9">
        <w:rPr>
          <w:rFonts w:ascii="Arial" w:eastAsia="Calibri" w:hAnsi="Arial" w:cs="Arial"/>
          <w:sz w:val="24"/>
          <w:szCs w:val="24"/>
        </w:rPr>
        <w:t xml:space="preserve"> and</w:t>
      </w:r>
    </w:p>
    <w:p w14:paraId="1D42C9EE" w14:textId="77777777" w:rsidR="008B38B9" w:rsidRDefault="008B38B9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</w:p>
    <w:p w14:paraId="48543175" w14:textId="7A15931A" w:rsidR="008B38B9" w:rsidRPr="009A3A4C" w:rsidRDefault="00EE5BE7" w:rsidP="007A6714">
      <w:pPr>
        <w:spacing w:after="0" w:line="240" w:lineRule="auto"/>
        <w:ind w:left="1418" w:hanging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(iii)</w:t>
      </w:r>
      <w:r w:rsidR="00F9249A">
        <w:rPr>
          <w:rFonts w:ascii="Arial" w:eastAsia="Calibri" w:hAnsi="Arial" w:cs="Arial"/>
          <w:sz w:val="24"/>
          <w:szCs w:val="24"/>
        </w:rPr>
        <w:t xml:space="preserve"> </w:t>
      </w:r>
      <w:r w:rsidR="007A6714">
        <w:rPr>
          <w:rFonts w:ascii="Arial" w:eastAsia="Calibri" w:hAnsi="Arial" w:cs="Arial"/>
          <w:sz w:val="24"/>
          <w:szCs w:val="24"/>
        </w:rPr>
        <w:tab/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introduced into any </w:t>
      </w:r>
      <w:r w:rsidR="00F9249A" w:rsidRPr="009A3A4C">
        <w:rPr>
          <w:rFonts w:ascii="Arial" w:eastAsia="Calibri" w:hAnsi="Arial" w:cs="Arial"/>
          <w:b/>
          <w:bCs/>
          <w:sz w:val="24"/>
          <w:szCs w:val="24"/>
        </w:rPr>
        <w:t xml:space="preserve">Existing CMP376 Construction Agreement 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which does not have the </w:t>
      </w:r>
      <w:r w:rsidR="00F9249A" w:rsidRPr="009A3A4C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 already included within it through an Agreement to Vary that </w:t>
      </w:r>
      <w:r w:rsidR="00F9249A" w:rsidRPr="009A3A4C">
        <w:rPr>
          <w:rFonts w:ascii="Arial" w:eastAsia="Calibri" w:hAnsi="Arial" w:cs="Arial"/>
          <w:b/>
          <w:bCs/>
          <w:sz w:val="24"/>
          <w:szCs w:val="24"/>
        </w:rPr>
        <w:t>Existing CMP376 Construction Agreement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 in accordance with the process set out in Paragraph 16.6.3</w:t>
      </w:r>
    </w:p>
    <w:p w14:paraId="0986AEF7" w14:textId="727E6DAA" w:rsidR="20CBA60F" w:rsidRPr="009A3A4C" w:rsidRDefault="20CBA60F" w:rsidP="20CBA60F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</w:p>
    <w:p w14:paraId="3CAFC0F3" w14:textId="3DD750F1" w:rsidR="356870A7" w:rsidRPr="00970E43" w:rsidRDefault="2E9194F2" w:rsidP="00F166B1">
      <w:pPr>
        <w:spacing w:after="0" w:line="240" w:lineRule="auto"/>
        <w:ind w:left="720" w:hanging="11"/>
        <w:jc w:val="both"/>
        <w:rPr>
          <w:rFonts w:ascii="Arial" w:eastAsia="Calibri" w:hAnsi="Arial" w:cs="Arial"/>
          <w:sz w:val="24"/>
          <w:szCs w:val="24"/>
        </w:rPr>
      </w:pPr>
      <w:r w:rsidRPr="009A3A4C">
        <w:rPr>
          <w:rFonts w:ascii="Arial" w:eastAsia="Calibri" w:hAnsi="Arial" w:cs="Arial"/>
          <w:sz w:val="24"/>
          <w:szCs w:val="24"/>
        </w:rPr>
        <w:t xml:space="preserve">in each case </w:t>
      </w:r>
      <w:r w:rsidR="4C5CFA12" w:rsidRPr="009A3A4C">
        <w:rPr>
          <w:rFonts w:ascii="Arial" w:eastAsia="Calibri" w:hAnsi="Arial" w:cs="Arial"/>
          <w:sz w:val="24"/>
          <w:szCs w:val="24"/>
        </w:rPr>
        <w:t xml:space="preserve">from the </w:t>
      </w:r>
      <w:r w:rsidR="00F9249A" w:rsidRPr="008A416C">
        <w:rPr>
          <w:rFonts w:ascii="Arial" w:eastAsia="Calibri" w:hAnsi="Arial" w:cs="Arial"/>
          <w:b/>
          <w:bCs/>
          <w:sz w:val="24"/>
          <w:szCs w:val="24"/>
        </w:rPr>
        <w:t>CMP376</w:t>
      </w:r>
      <w:r w:rsidR="00F9249A" w:rsidRPr="009A3A4C">
        <w:rPr>
          <w:rFonts w:ascii="Arial" w:eastAsia="Calibri" w:hAnsi="Arial" w:cs="Arial"/>
          <w:sz w:val="24"/>
          <w:szCs w:val="24"/>
        </w:rPr>
        <w:t xml:space="preserve"> </w:t>
      </w:r>
      <w:r w:rsidR="4C5CFA12" w:rsidRPr="009A3A4C">
        <w:rPr>
          <w:rFonts w:ascii="Arial" w:eastAsia="Calibri" w:hAnsi="Arial" w:cs="Arial"/>
          <w:b/>
          <w:bCs/>
          <w:sz w:val="24"/>
          <w:szCs w:val="24"/>
        </w:rPr>
        <w:t>Implementation Date</w:t>
      </w:r>
      <w:r w:rsidR="00DC3860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4CB95AF6" w14:textId="77777777" w:rsidR="006B47B3" w:rsidRPr="00970E43" w:rsidRDefault="006B47B3" w:rsidP="00F166B1">
      <w:pPr>
        <w:spacing w:after="0" w:line="240" w:lineRule="auto"/>
        <w:ind w:left="720" w:hanging="11"/>
        <w:jc w:val="both"/>
        <w:rPr>
          <w:rFonts w:ascii="Arial" w:eastAsia="Calibri" w:hAnsi="Arial" w:cs="Arial"/>
          <w:sz w:val="24"/>
          <w:szCs w:val="24"/>
        </w:rPr>
      </w:pPr>
    </w:p>
    <w:p w14:paraId="5092520B" w14:textId="319380C8" w:rsidR="20CBA60F" w:rsidRPr="00970E43" w:rsidRDefault="20CBA60F" w:rsidP="20CBA60F">
      <w:pPr>
        <w:spacing w:after="0" w:line="240" w:lineRule="auto"/>
        <w:ind w:firstLine="720"/>
        <w:jc w:val="both"/>
        <w:rPr>
          <w:rFonts w:ascii="Arial" w:eastAsia="Calibri" w:hAnsi="Arial" w:cs="Arial"/>
          <w:sz w:val="24"/>
          <w:szCs w:val="24"/>
        </w:rPr>
      </w:pPr>
    </w:p>
    <w:p w14:paraId="1FD50EF3" w14:textId="1DFAAE0C" w:rsidR="006B47B3" w:rsidRPr="00970E43" w:rsidRDefault="07690B66" w:rsidP="006B47B3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>16.6.2</w:t>
      </w:r>
      <w:r w:rsidRPr="00970E43">
        <w:tab/>
      </w:r>
      <w:r w:rsidR="006B47B3" w:rsidRPr="00970E43">
        <w:rPr>
          <w:rFonts w:ascii="Arial" w:hAnsi="Arial" w:cs="Arial"/>
          <w:sz w:val="24"/>
          <w:szCs w:val="24"/>
        </w:rPr>
        <w:t xml:space="preserve">Each </w:t>
      </w:r>
      <w:r w:rsidR="006B47B3" w:rsidRPr="00970E43">
        <w:rPr>
          <w:rFonts w:ascii="Arial" w:hAnsi="Arial" w:cs="Arial"/>
          <w:b/>
          <w:bCs/>
          <w:sz w:val="24"/>
          <w:szCs w:val="24"/>
        </w:rPr>
        <w:t xml:space="preserve">User </w:t>
      </w:r>
      <w:r w:rsidR="006B47B3" w:rsidRPr="00970E43">
        <w:rPr>
          <w:rFonts w:ascii="Arial" w:hAnsi="Arial" w:cs="Arial"/>
          <w:sz w:val="24"/>
          <w:szCs w:val="24"/>
        </w:rPr>
        <w:t xml:space="preserve">with an </w:t>
      </w:r>
      <w:r w:rsidR="006B47B3" w:rsidRPr="00970E43">
        <w:rPr>
          <w:rFonts w:ascii="Arial" w:hAnsi="Arial" w:cs="Arial"/>
          <w:b/>
          <w:bCs/>
          <w:sz w:val="24"/>
          <w:szCs w:val="24"/>
        </w:rPr>
        <w:t>Existing CMP376 Construction Agreement</w:t>
      </w:r>
      <w:r w:rsidR="006B47B3" w:rsidRPr="00970E43">
        <w:rPr>
          <w:rFonts w:ascii="Arial" w:hAnsi="Arial" w:cs="Arial"/>
          <w:sz w:val="24"/>
          <w:szCs w:val="24"/>
        </w:rPr>
        <w:t xml:space="preserve"> shall be notified by </w:t>
      </w:r>
      <w:r w:rsidR="006B47B3" w:rsidRPr="00970E43">
        <w:rPr>
          <w:rFonts w:ascii="Arial" w:hAnsi="Arial" w:cs="Arial"/>
          <w:b/>
          <w:bCs/>
          <w:sz w:val="24"/>
          <w:szCs w:val="24"/>
        </w:rPr>
        <w:t>The Company</w:t>
      </w:r>
      <w:r w:rsidR="006B47B3" w:rsidRPr="00970E43">
        <w:rPr>
          <w:rFonts w:ascii="Arial" w:hAnsi="Arial" w:cs="Arial"/>
          <w:sz w:val="24"/>
          <w:szCs w:val="24"/>
        </w:rPr>
        <w:t xml:space="preserve"> within:</w:t>
      </w:r>
    </w:p>
    <w:p w14:paraId="4BAB3E18" w14:textId="77777777" w:rsidR="006B47B3" w:rsidRPr="00970E43" w:rsidRDefault="006B47B3" w:rsidP="006B47B3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0379F2F1" w14:textId="34F3BC94" w:rsidR="006B47B3" w:rsidRPr="009A3A4C" w:rsidRDefault="006B47B3" w:rsidP="006B47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ten </w:t>
      </w:r>
      <w:r w:rsidRPr="00970E43">
        <w:rPr>
          <w:rFonts w:ascii="Arial" w:hAnsi="Arial" w:cs="Arial"/>
          <w:b/>
          <w:bCs/>
          <w:sz w:val="24"/>
          <w:szCs w:val="24"/>
        </w:rPr>
        <w:t>Business Days</w:t>
      </w:r>
      <w:r w:rsidRPr="00970E43">
        <w:rPr>
          <w:rFonts w:ascii="Arial" w:hAnsi="Arial" w:cs="Arial"/>
          <w:sz w:val="24"/>
          <w:szCs w:val="24"/>
        </w:rPr>
        <w:t xml:space="preserve"> of the </w:t>
      </w:r>
      <w:r w:rsidRPr="00970E43">
        <w:rPr>
          <w:rFonts w:ascii="Arial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hAnsi="Arial" w:cs="Arial"/>
          <w:sz w:val="24"/>
          <w:szCs w:val="24"/>
        </w:rPr>
        <w:t xml:space="preserve"> for an </w:t>
      </w:r>
      <w:r w:rsidRPr="00970E43">
        <w:rPr>
          <w:rFonts w:ascii="Arial" w:hAnsi="Arial" w:cs="Arial"/>
          <w:b/>
          <w:bCs/>
          <w:sz w:val="24"/>
          <w:szCs w:val="24"/>
        </w:rPr>
        <w:t>Existing Construction Agreement</w:t>
      </w:r>
      <w:r w:rsidRPr="00970E43">
        <w:rPr>
          <w:rFonts w:ascii="Arial" w:hAnsi="Arial" w:cs="Arial"/>
          <w:sz w:val="24"/>
          <w:szCs w:val="24"/>
        </w:rPr>
        <w:t xml:space="preserve"> of a type in Paragraph 16.6.6 (c)(</w:t>
      </w:r>
      <w:proofErr w:type="spellStart"/>
      <w:r w:rsidRPr="00970E43">
        <w:rPr>
          <w:rFonts w:ascii="Arial" w:hAnsi="Arial" w:cs="Arial"/>
          <w:sz w:val="24"/>
          <w:szCs w:val="24"/>
        </w:rPr>
        <w:t>i</w:t>
      </w:r>
      <w:proofErr w:type="spellEnd"/>
      <w:r w:rsidRPr="00970E43">
        <w:rPr>
          <w:rFonts w:ascii="Arial" w:hAnsi="Arial" w:cs="Arial"/>
          <w:sz w:val="24"/>
          <w:szCs w:val="24"/>
        </w:rPr>
        <w:t>) below; and</w:t>
      </w:r>
    </w:p>
    <w:p w14:paraId="0FBA5457" w14:textId="77777777" w:rsidR="009A3A4C" w:rsidRPr="009A3A4C" w:rsidRDefault="009A3A4C" w:rsidP="009A3A4C">
      <w:pPr>
        <w:spacing w:after="0" w:line="240" w:lineRule="auto"/>
        <w:ind w:left="790"/>
        <w:jc w:val="both"/>
        <w:rPr>
          <w:rFonts w:ascii="Arial" w:hAnsi="Arial" w:cs="Arial"/>
          <w:b/>
          <w:bCs/>
          <w:sz w:val="24"/>
          <w:szCs w:val="24"/>
        </w:rPr>
      </w:pPr>
    </w:p>
    <w:p w14:paraId="7869C151" w14:textId="77777777" w:rsidR="006B47B3" w:rsidRDefault="006B47B3" w:rsidP="006B47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ten </w:t>
      </w:r>
      <w:r w:rsidRPr="00970E43">
        <w:rPr>
          <w:rFonts w:ascii="Arial" w:hAnsi="Arial" w:cs="Arial"/>
          <w:b/>
          <w:bCs/>
          <w:sz w:val="24"/>
          <w:szCs w:val="24"/>
        </w:rPr>
        <w:t>Business Days</w:t>
      </w:r>
      <w:r w:rsidRPr="00970E43">
        <w:rPr>
          <w:rFonts w:ascii="Arial" w:hAnsi="Arial" w:cs="Arial"/>
          <w:sz w:val="24"/>
          <w:szCs w:val="24"/>
        </w:rPr>
        <w:t xml:space="preserve"> of the </w:t>
      </w:r>
      <w:r w:rsidRPr="004078BB">
        <w:rPr>
          <w:rFonts w:ascii="Arial" w:hAnsi="Arial" w:cs="Arial"/>
          <w:sz w:val="24"/>
          <w:szCs w:val="24"/>
        </w:rPr>
        <w:t>date of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Construction Agreement</w:t>
      </w:r>
      <w:r w:rsidRPr="00970E43">
        <w:rPr>
          <w:rFonts w:ascii="Arial" w:hAnsi="Arial" w:cs="Arial"/>
          <w:sz w:val="24"/>
          <w:szCs w:val="24"/>
        </w:rPr>
        <w:t xml:space="preserve"> for an </w:t>
      </w:r>
      <w:r w:rsidRPr="00970E43">
        <w:rPr>
          <w:rFonts w:ascii="Arial" w:hAnsi="Arial" w:cs="Arial"/>
          <w:b/>
          <w:bCs/>
          <w:sz w:val="24"/>
          <w:szCs w:val="24"/>
        </w:rPr>
        <w:t>Existing Construction Agreement</w:t>
      </w:r>
      <w:r w:rsidRPr="00970E43">
        <w:rPr>
          <w:rFonts w:ascii="Arial" w:hAnsi="Arial" w:cs="Arial"/>
          <w:sz w:val="24"/>
          <w:szCs w:val="24"/>
        </w:rPr>
        <w:t xml:space="preserve"> of a type in Paragraph 16.6.6 (c)(ii) below; and</w:t>
      </w:r>
    </w:p>
    <w:p w14:paraId="72391683" w14:textId="77777777" w:rsidR="009A3A4C" w:rsidRPr="009A3A4C" w:rsidRDefault="009A3A4C" w:rsidP="009A3A4C">
      <w:pPr>
        <w:pStyle w:val="ListParagraph"/>
        <w:rPr>
          <w:rFonts w:ascii="Arial" w:hAnsi="Arial" w:cs="Arial"/>
          <w:sz w:val="24"/>
          <w:szCs w:val="24"/>
        </w:rPr>
      </w:pPr>
    </w:p>
    <w:p w14:paraId="0C2A425B" w14:textId="77777777" w:rsidR="006B47B3" w:rsidRPr="00970E43" w:rsidRDefault="006B47B3" w:rsidP="006B47B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in accordance with Paragraph 16.6.4 for </w:t>
      </w:r>
      <w:r w:rsidRPr="00970E43">
        <w:rPr>
          <w:rFonts w:ascii="Arial" w:hAnsi="Arial" w:cs="Arial"/>
          <w:b/>
          <w:bCs/>
          <w:sz w:val="24"/>
          <w:szCs w:val="24"/>
        </w:rPr>
        <w:t>an Existing Construction Agreement</w:t>
      </w:r>
      <w:r w:rsidRPr="00970E43">
        <w:rPr>
          <w:rFonts w:ascii="Arial" w:hAnsi="Arial" w:cs="Arial"/>
          <w:sz w:val="24"/>
          <w:szCs w:val="24"/>
        </w:rPr>
        <w:t xml:space="preserve"> of a type in Paragraph 16.6.6 (c)(iii) </w:t>
      </w:r>
    </w:p>
    <w:p w14:paraId="23303B15" w14:textId="77777777" w:rsidR="009A3A4C" w:rsidRDefault="009A3A4C" w:rsidP="006B47B3">
      <w:pPr>
        <w:spacing w:after="0" w:line="240" w:lineRule="auto"/>
        <w:ind w:left="790"/>
        <w:jc w:val="both"/>
        <w:rPr>
          <w:rFonts w:ascii="Arial" w:hAnsi="Arial" w:cs="Arial"/>
          <w:sz w:val="24"/>
          <w:szCs w:val="24"/>
        </w:rPr>
      </w:pPr>
    </w:p>
    <w:p w14:paraId="4C404F56" w14:textId="3D87F0DE" w:rsidR="006B47B3" w:rsidRPr="00970E43" w:rsidRDefault="006B47B3" w:rsidP="006B47B3">
      <w:pPr>
        <w:spacing w:after="0" w:line="240" w:lineRule="auto"/>
        <w:ind w:left="790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and in each case such notice shall invite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to make a </w:t>
      </w:r>
      <w:r w:rsidRPr="00970E43">
        <w:rPr>
          <w:rFonts w:ascii="Arial" w:hAnsi="Arial" w:cs="Arial"/>
          <w:b/>
          <w:bCs/>
          <w:sz w:val="24"/>
          <w:szCs w:val="24"/>
        </w:rPr>
        <w:t>Modification Application</w:t>
      </w:r>
      <w:r w:rsidRPr="00970E43">
        <w:rPr>
          <w:rFonts w:ascii="Arial" w:hAnsi="Arial" w:cs="Arial"/>
          <w:sz w:val="24"/>
          <w:szCs w:val="24"/>
        </w:rPr>
        <w:t xml:space="preserve"> to incorporate the </w:t>
      </w:r>
      <w:r w:rsidRPr="00970E43">
        <w:rPr>
          <w:rFonts w:ascii="Arial" w:hAnsi="Arial" w:cs="Arial"/>
          <w:b/>
          <w:bCs/>
          <w:sz w:val="24"/>
          <w:szCs w:val="24"/>
        </w:rPr>
        <w:t>Queue Management Process</w:t>
      </w:r>
      <w:r w:rsidRPr="00970E43">
        <w:rPr>
          <w:rFonts w:ascii="Arial" w:hAnsi="Arial" w:cs="Arial"/>
          <w:sz w:val="24"/>
          <w:szCs w:val="24"/>
        </w:rPr>
        <w:t xml:space="preserve"> into its </w:t>
      </w:r>
      <w:r w:rsidRPr="00970E43">
        <w:rPr>
          <w:rFonts w:ascii="Arial" w:hAnsi="Arial" w:cs="Arial"/>
          <w:b/>
          <w:bCs/>
          <w:sz w:val="24"/>
          <w:szCs w:val="24"/>
        </w:rPr>
        <w:t>Existing CMP 376 Construction Agreement</w:t>
      </w:r>
      <w:r w:rsidRPr="00970E43">
        <w:rPr>
          <w:rFonts w:ascii="Arial" w:hAnsi="Arial" w:cs="Arial"/>
          <w:sz w:val="24"/>
          <w:szCs w:val="24"/>
        </w:rPr>
        <w:t>.</w:t>
      </w:r>
    </w:p>
    <w:p w14:paraId="5A306B82" w14:textId="77777777" w:rsidR="006B47B3" w:rsidRPr="00970E43" w:rsidRDefault="006B47B3" w:rsidP="006B47B3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p w14:paraId="0E994F31" w14:textId="059658C7" w:rsidR="006B47B3" w:rsidRPr="00970E43" w:rsidRDefault="006B47B3" w:rsidP="006B47B3">
      <w:pPr>
        <w:spacing w:after="0" w:line="240" w:lineRule="auto"/>
        <w:ind w:left="790" w:hanging="790"/>
        <w:jc w:val="both"/>
        <w:rPr>
          <w:rFonts w:ascii="Arial" w:hAnsi="Arial" w:cs="Arial"/>
          <w:b/>
          <w:bCs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>16.6.3</w:t>
      </w:r>
      <w:r w:rsidRPr="00970E43">
        <w:tab/>
      </w:r>
      <w:r w:rsidRPr="00970E43">
        <w:rPr>
          <w:rFonts w:ascii="Arial" w:hAnsi="Arial" w:cs="Arial"/>
          <w:sz w:val="24"/>
          <w:szCs w:val="24"/>
        </w:rPr>
        <w:t xml:space="preserve">Where a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User </w:t>
      </w:r>
      <w:r w:rsidRPr="00970E43">
        <w:rPr>
          <w:rFonts w:ascii="Arial" w:hAnsi="Arial" w:cs="Arial"/>
          <w:sz w:val="24"/>
          <w:szCs w:val="24"/>
        </w:rPr>
        <w:t xml:space="preserve">with an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Existing CMP376 Construction Agreement </w:t>
      </w:r>
      <w:r w:rsidRPr="00970E43">
        <w:rPr>
          <w:rFonts w:ascii="Arial" w:hAnsi="Arial" w:cs="Arial"/>
          <w:sz w:val="24"/>
          <w:szCs w:val="24"/>
        </w:rPr>
        <w:t xml:space="preserve">does not make a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Modification Application </w:t>
      </w:r>
      <w:r w:rsidRPr="00970E43">
        <w:rPr>
          <w:rFonts w:ascii="Arial" w:hAnsi="Arial" w:cs="Arial"/>
          <w:sz w:val="24"/>
          <w:szCs w:val="24"/>
        </w:rPr>
        <w:t>within 6 months of being notified in accordance with Paragraph 16.6.2 or does not accept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Modification Offer </w:t>
      </w:r>
      <w:r w:rsidRPr="00970E43">
        <w:rPr>
          <w:rFonts w:ascii="Arial" w:hAnsi="Arial" w:cs="Arial"/>
          <w:sz w:val="24"/>
          <w:szCs w:val="24"/>
        </w:rPr>
        <w:t xml:space="preserve">made in response to the </w:t>
      </w:r>
      <w:r w:rsidRPr="00970E43">
        <w:rPr>
          <w:rFonts w:ascii="Arial" w:hAnsi="Arial" w:cs="Arial"/>
          <w:b/>
          <w:bCs/>
          <w:sz w:val="24"/>
          <w:szCs w:val="24"/>
        </w:rPr>
        <w:t>User’s Modification Application</w:t>
      </w:r>
      <w:r w:rsidRPr="00970E43">
        <w:rPr>
          <w:rFonts w:ascii="Arial" w:hAnsi="Arial" w:cs="Arial"/>
          <w:sz w:val="24"/>
          <w:szCs w:val="24"/>
        </w:rPr>
        <w:t xml:space="preserve"> (and acknowledging that such offer may be disputed and referred to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Authority </w:t>
      </w:r>
      <w:r w:rsidRPr="00970E43">
        <w:rPr>
          <w:rFonts w:ascii="Arial" w:hAnsi="Arial" w:cs="Arial"/>
          <w:sz w:val="24"/>
          <w:szCs w:val="24"/>
        </w:rPr>
        <w:t>for determination)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The Company </w:t>
      </w:r>
      <w:r w:rsidRPr="00970E43">
        <w:rPr>
          <w:rFonts w:ascii="Arial" w:hAnsi="Arial" w:cs="Arial"/>
          <w:sz w:val="24"/>
          <w:szCs w:val="24"/>
        </w:rPr>
        <w:t>shall issue the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CMP376 Agreement to Vary </w:t>
      </w:r>
      <w:r w:rsidRPr="00970E43">
        <w:rPr>
          <w:rFonts w:ascii="Arial" w:hAnsi="Arial" w:cs="Arial"/>
          <w:sz w:val="24"/>
          <w:szCs w:val="24"/>
        </w:rPr>
        <w:t xml:space="preserve">to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>.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</w:t>
      </w:r>
      <w:r w:rsidRPr="00970E43">
        <w:rPr>
          <w:rFonts w:ascii="Arial" w:hAnsi="Arial" w:cs="Arial"/>
          <w:sz w:val="24"/>
          <w:szCs w:val="24"/>
        </w:rPr>
        <w:t xml:space="preserve">The </w:t>
      </w:r>
      <w:r w:rsidRPr="00970E43">
        <w:rPr>
          <w:rFonts w:ascii="Arial" w:hAnsi="Arial" w:cs="Arial"/>
          <w:b/>
          <w:bCs/>
          <w:sz w:val="24"/>
          <w:szCs w:val="24"/>
        </w:rPr>
        <w:t>CMP376 Agreement to Vary</w:t>
      </w:r>
      <w:r w:rsidRPr="00970E43">
        <w:rPr>
          <w:rFonts w:ascii="Arial" w:hAnsi="Arial" w:cs="Arial"/>
          <w:sz w:val="24"/>
          <w:szCs w:val="24"/>
        </w:rPr>
        <w:t xml:space="preserve"> shall be issued to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as soon as practicable after the 6 months or failure to accept.</w:t>
      </w:r>
    </w:p>
    <w:p w14:paraId="2A7FD309" w14:textId="77777777" w:rsidR="006B47B3" w:rsidRPr="00970E43" w:rsidRDefault="006B47B3" w:rsidP="006B47B3">
      <w:pPr>
        <w:spacing w:after="0" w:line="240" w:lineRule="auto"/>
        <w:ind w:left="720" w:hanging="720"/>
        <w:jc w:val="both"/>
      </w:pPr>
    </w:p>
    <w:p w14:paraId="3F8EA7CB" w14:textId="366BDE58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 xml:space="preserve">16.6.4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A User </w:t>
      </w:r>
      <w:r w:rsidRPr="00970E43">
        <w:rPr>
          <w:rFonts w:ascii="Arial" w:hAnsi="Arial" w:cs="Arial"/>
          <w:sz w:val="24"/>
          <w:szCs w:val="24"/>
        </w:rPr>
        <w:t>with a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 Construction Agreement</w:t>
      </w:r>
      <w:r w:rsidRPr="00970E43">
        <w:rPr>
          <w:rFonts w:ascii="Arial" w:hAnsi="Arial" w:cs="Arial"/>
          <w:sz w:val="24"/>
          <w:szCs w:val="24"/>
        </w:rPr>
        <w:t xml:space="preserve"> (other than those which fall within Paragraph 16.2 above) where the </w:t>
      </w:r>
      <w:r w:rsidRPr="00970E43">
        <w:rPr>
          <w:rFonts w:ascii="Arial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hAnsi="Arial" w:cs="Arial"/>
          <w:sz w:val="24"/>
          <w:szCs w:val="24"/>
        </w:rPr>
        <w:t xml:space="preserve"> is on or before the date which is two years from the </w:t>
      </w:r>
      <w:r w:rsidRPr="00970E43">
        <w:rPr>
          <w:rFonts w:ascii="Arial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hAnsi="Arial" w:cs="Arial"/>
          <w:sz w:val="24"/>
          <w:szCs w:val="24"/>
        </w:rPr>
        <w:t xml:space="preserve"> will not have the </w:t>
      </w:r>
      <w:r w:rsidRPr="00970E43">
        <w:rPr>
          <w:rFonts w:ascii="Arial" w:hAnsi="Arial" w:cs="Arial"/>
          <w:b/>
          <w:bCs/>
          <w:sz w:val="24"/>
          <w:szCs w:val="24"/>
        </w:rPr>
        <w:t>Queue Management Process</w:t>
      </w:r>
      <w:r w:rsidRPr="00970E43">
        <w:rPr>
          <w:rFonts w:ascii="Arial" w:hAnsi="Arial" w:cs="Arial"/>
          <w:sz w:val="24"/>
          <w:szCs w:val="24"/>
        </w:rPr>
        <w:t xml:space="preserve"> introduced into that </w:t>
      </w:r>
      <w:r w:rsidRPr="00970E43">
        <w:rPr>
          <w:rFonts w:ascii="Arial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hAnsi="Arial" w:cs="Arial"/>
          <w:sz w:val="24"/>
          <w:szCs w:val="24"/>
        </w:rPr>
        <w:t xml:space="preserve"> provided that the </w:t>
      </w:r>
      <w:r w:rsidRPr="00970E43">
        <w:rPr>
          <w:rFonts w:ascii="Arial" w:hAnsi="Arial" w:cs="Arial"/>
          <w:b/>
          <w:bCs/>
          <w:sz w:val="24"/>
          <w:szCs w:val="24"/>
        </w:rPr>
        <w:t xml:space="preserve">User’s </w:t>
      </w:r>
      <w:r w:rsidRPr="00970E43">
        <w:rPr>
          <w:rFonts w:ascii="Arial" w:hAnsi="Arial" w:cs="Arial"/>
          <w:sz w:val="24"/>
          <w:szCs w:val="24"/>
        </w:rPr>
        <w:t xml:space="preserve">project is progressing in accordance with and is reasonably aligned to the </w:t>
      </w:r>
      <w:r w:rsidRPr="00970E43">
        <w:rPr>
          <w:rFonts w:ascii="Arial" w:hAnsi="Arial" w:cs="Arial"/>
          <w:b/>
          <w:bCs/>
          <w:sz w:val="24"/>
          <w:szCs w:val="24"/>
        </w:rPr>
        <w:t>Construction Programme</w:t>
      </w:r>
      <w:r w:rsidRPr="00970E43">
        <w:rPr>
          <w:rFonts w:ascii="Arial" w:hAnsi="Arial" w:cs="Arial"/>
          <w:sz w:val="24"/>
          <w:szCs w:val="24"/>
        </w:rPr>
        <w:t xml:space="preserve"> in that </w:t>
      </w:r>
      <w:r w:rsidRPr="00970E43">
        <w:rPr>
          <w:rFonts w:ascii="Arial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hAnsi="Arial" w:cs="Arial"/>
          <w:sz w:val="24"/>
          <w:szCs w:val="24"/>
        </w:rPr>
        <w:t xml:space="preserve">. If </w:t>
      </w:r>
      <w:r w:rsidRPr="00970E43">
        <w:rPr>
          <w:rFonts w:ascii="Arial" w:hAnsi="Arial" w:cs="Arial"/>
          <w:b/>
          <w:bCs/>
          <w:sz w:val="24"/>
          <w:szCs w:val="24"/>
        </w:rPr>
        <w:t>The Company</w:t>
      </w:r>
      <w:r w:rsidRPr="00970E43">
        <w:rPr>
          <w:rFonts w:ascii="Arial" w:hAnsi="Arial" w:cs="Arial"/>
          <w:sz w:val="24"/>
          <w:szCs w:val="24"/>
        </w:rPr>
        <w:t xml:space="preserve"> has reason to believe that that is not the case and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has not been able to demonstrate that it is progressing  to </w:t>
      </w:r>
      <w:r w:rsidRPr="00970E43">
        <w:rPr>
          <w:rFonts w:ascii="Arial" w:hAnsi="Arial" w:cs="Arial"/>
          <w:b/>
          <w:bCs/>
          <w:sz w:val="24"/>
          <w:szCs w:val="24"/>
        </w:rPr>
        <w:t>The Company’s</w:t>
      </w:r>
      <w:r w:rsidRPr="00970E43">
        <w:rPr>
          <w:rFonts w:ascii="Arial" w:hAnsi="Arial" w:cs="Arial"/>
          <w:sz w:val="24"/>
          <w:szCs w:val="24"/>
        </w:rPr>
        <w:t xml:space="preserve"> reasonable satisfaction </w:t>
      </w:r>
      <w:r w:rsidRPr="00970E43">
        <w:rPr>
          <w:rFonts w:ascii="Arial" w:hAnsi="Arial" w:cs="Arial"/>
          <w:b/>
          <w:bCs/>
          <w:sz w:val="24"/>
          <w:szCs w:val="24"/>
        </w:rPr>
        <w:t>The Company</w:t>
      </w:r>
      <w:r w:rsidRPr="00970E43">
        <w:rPr>
          <w:rFonts w:ascii="Arial" w:hAnsi="Arial" w:cs="Arial"/>
          <w:sz w:val="24"/>
          <w:szCs w:val="24"/>
        </w:rPr>
        <w:t xml:space="preserve"> shall notify the </w:t>
      </w:r>
      <w:r w:rsidRPr="00970E43">
        <w:rPr>
          <w:rFonts w:ascii="Arial" w:hAnsi="Arial" w:cs="Arial"/>
          <w:b/>
          <w:bCs/>
          <w:sz w:val="24"/>
          <w:szCs w:val="24"/>
        </w:rPr>
        <w:t>User</w:t>
      </w:r>
      <w:r w:rsidRPr="00970E43">
        <w:rPr>
          <w:rFonts w:ascii="Arial" w:hAnsi="Arial" w:cs="Arial"/>
          <w:sz w:val="24"/>
          <w:szCs w:val="24"/>
        </w:rPr>
        <w:t xml:space="preserve"> that the </w:t>
      </w:r>
      <w:r w:rsidRPr="00970E43">
        <w:rPr>
          <w:rFonts w:ascii="Arial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hAnsi="Arial" w:cs="Arial"/>
          <w:sz w:val="24"/>
          <w:szCs w:val="24"/>
        </w:rPr>
        <w:t xml:space="preserve"> is to be treated as an </w:t>
      </w:r>
      <w:r w:rsidRPr="00970E43">
        <w:rPr>
          <w:rFonts w:ascii="Arial" w:hAnsi="Arial" w:cs="Arial"/>
          <w:b/>
          <w:bCs/>
          <w:sz w:val="24"/>
          <w:szCs w:val="24"/>
        </w:rPr>
        <w:t>Existing CMP376 Construction</w:t>
      </w:r>
      <w:r w:rsidRPr="00970E43">
        <w:rPr>
          <w:rFonts w:ascii="Arial" w:hAnsi="Arial" w:cs="Arial"/>
          <w:sz w:val="24"/>
          <w:szCs w:val="24"/>
        </w:rPr>
        <w:t xml:space="preserve"> </w:t>
      </w:r>
      <w:r w:rsidRPr="00970E43">
        <w:rPr>
          <w:rFonts w:ascii="Arial" w:hAnsi="Arial" w:cs="Arial"/>
          <w:b/>
          <w:bCs/>
          <w:sz w:val="24"/>
          <w:szCs w:val="24"/>
        </w:rPr>
        <w:t>Agreement</w:t>
      </w:r>
      <w:r w:rsidRPr="00970E43">
        <w:rPr>
          <w:rFonts w:ascii="Arial" w:hAnsi="Arial" w:cs="Arial"/>
          <w:sz w:val="24"/>
          <w:szCs w:val="24"/>
        </w:rPr>
        <w:t xml:space="preserve"> and the provisions of Paragraph 16.6.3 shall apply but with the reference to “within 6 months of being notified in accordance with Paragraph 16.6.2” being replaced with “2 months after the issue of such notice”.</w:t>
      </w:r>
    </w:p>
    <w:p w14:paraId="5EC7FDFF" w14:textId="77777777" w:rsidR="00627262" w:rsidRPr="00970E43" w:rsidRDefault="00627262" w:rsidP="00627262">
      <w:pPr>
        <w:spacing w:after="0" w:line="240" w:lineRule="auto"/>
        <w:ind w:left="720" w:hanging="720"/>
        <w:jc w:val="both"/>
      </w:pPr>
    </w:p>
    <w:p w14:paraId="39680504" w14:textId="51549649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hAnsi="Arial" w:cs="Arial"/>
          <w:sz w:val="24"/>
          <w:szCs w:val="24"/>
        </w:rPr>
        <w:t>16.6.5</w:t>
      </w:r>
      <w:r w:rsidRPr="00970E43">
        <w:tab/>
      </w:r>
      <w:r w:rsidRPr="001D48D2">
        <w:rPr>
          <w:rFonts w:ascii="Arial" w:eastAsia="Calibri" w:hAnsi="Arial" w:cs="Arial"/>
          <w:sz w:val="24"/>
          <w:szCs w:val="24"/>
        </w:rPr>
        <w:t xml:space="preserve">In the case of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Modification Offers</w:t>
      </w:r>
      <w:r w:rsidRPr="001D48D2">
        <w:rPr>
          <w:rFonts w:ascii="Arial" w:eastAsia="Calibri" w:hAnsi="Arial" w:cs="Arial"/>
          <w:sz w:val="24"/>
          <w:szCs w:val="24"/>
        </w:rPr>
        <w:t>,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1D48D2">
        <w:rPr>
          <w:rFonts w:ascii="Arial" w:eastAsia="Calibri" w:hAnsi="Arial" w:cs="Arial"/>
          <w:sz w:val="24"/>
          <w:szCs w:val="24"/>
        </w:rPr>
        <w:t xml:space="preserve">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Pr="001D48D2">
        <w:rPr>
          <w:rFonts w:ascii="Arial" w:eastAsia="Calibri" w:hAnsi="Arial" w:cs="Arial"/>
          <w:sz w:val="24"/>
          <w:szCs w:val="24"/>
        </w:rPr>
        <w:t xml:space="preserve"> will be </w:t>
      </w:r>
      <w:proofErr w:type="gramStart"/>
      <w:r w:rsidRPr="001D48D2">
        <w:rPr>
          <w:rFonts w:ascii="Arial" w:eastAsia="Calibri" w:hAnsi="Arial" w:cs="Arial"/>
          <w:sz w:val="24"/>
          <w:szCs w:val="24"/>
        </w:rPr>
        <w:t>applied</w:t>
      </w:r>
      <w:proofErr w:type="gramEnd"/>
      <w:r w:rsidRPr="001D48D2">
        <w:rPr>
          <w:rFonts w:ascii="Arial" w:eastAsia="Calibri" w:hAnsi="Arial" w:cs="Arial"/>
          <w:sz w:val="24"/>
          <w:szCs w:val="24"/>
        </w:rPr>
        <w:t xml:space="preserve"> and Appendix Q created by reference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1D48D2">
        <w:rPr>
          <w:rFonts w:ascii="Arial" w:eastAsia="Calibri" w:hAnsi="Arial" w:cs="Arial"/>
          <w:sz w:val="24"/>
          <w:szCs w:val="24"/>
        </w:rPr>
        <w:t xml:space="preserve"> in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Modification Offer</w:t>
      </w:r>
      <w:r w:rsidRPr="001D48D2">
        <w:rPr>
          <w:rFonts w:ascii="Arial" w:eastAsia="Calibri" w:hAnsi="Arial" w:cs="Arial"/>
          <w:sz w:val="24"/>
          <w:szCs w:val="24"/>
        </w:rPr>
        <w:t xml:space="preserve"> and the date on which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Modification Offe</w:t>
      </w:r>
      <w:r w:rsidRPr="001D48D2">
        <w:rPr>
          <w:rFonts w:ascii="Arial" w:eastAsia="Calibri" w:hAnsi="Arial" w:cs="Arial"/>
          <w:sz w:val="24"/>
          <w:szCs w:val="24"/>
        </w:rPr>
        <w:t xml:space="preserve">r is made by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1D48D2">
        <w:rPr>
          <w:rFonts w:ascii="Arial" w:eastAsia="Calibri" w:hAnsi="Arial" w:cs="Arial"/>
          <w:sz w:val="24"/>
          <w:szCs w:val="24"/>
        </w:rPr>
        <w:t xml:space="preserve">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User</w:t>
      </w:r>
      <w:r w:rsidRPr="001D48D2">
        <w:rPr>
          <w:rFonts w:ascii="Arial" w:eastAsia="Calibri" w:hAnsi="Arial" w:cs="Arial"/>
          <w:sz w:val="24"/>
          <w:szCs w:val="24"/>
        </w:rPr>
        <w:t xml:space="preserve">. In the case of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CMP376 Agreement to Vary</w:t>
      </w:r>
      <w:r w:rsidRPr="001D48D2">
        <w:rPr>
          <w:rFonts w:ascii="Arial" w:eastAsia="Calibri" w:hAnsi="Arial" w:cs="Arial"/>
          <w:sz w:val="24"/>
          <w:szCs w:val="24"/>
        </w:rPr>
        <w:t xml:space="preserve">,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Pr="001D48D2">
        <w:rPr>
          <w:rFonts w:ascii="Arial" w:eastAsia="Calibri" w:hAnsi="Arial" w:cs="Arial"/>
          <w:sz w:val="24"/>
          <w:szCs w:val="24"/>
        </w:rPr>
        <w:t xml:space="preserve"> will be </w:t>
      </w:r>
      <w:proofErr w:type="gramStart"/>
      <w:r w:rsidRPr="001D48D2">
        <w:rPr>
          <w:rFonts w:ascii="Arial" w:eastAsia="Calibri" w:hAnsi="Arial" w:cs="Arial"/>
          <w:sz w:val="24"/>
          <w:szCs w:val="24"/>
        </w:rPr>
        <w:t>applied</w:t>
      </w:r>
      <w:proofErr w:type="gramEnd"/>
      <w:r w:rsidRPr="001D48D2">
        <w:rPr>
          <w:rFonts w:ascii="Arial" w:eastAsia="Calibri" w:hAnsi="Arial" w:cs="Arial"/>
          <w:sz w:val="24"/>
          <w:szCs w:val="24"/>
        </w:rPr>
        <w:t xml:space="preserve"> and Appendix Q created by reference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1D48D2">
        <w:rPr>
          <w:rFonts w:ascii="Arial" w:eastAsia="Calibri" w:hAnsi="Arial" w:cs="Arial"/>
          <w:sz w:val="24"/>
          <w:szCs w:val="24"/>
        </w:rPr>
        <w:t xml:space="preserve"> in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Existing CMP 376 Construction Agreement</w:t>
      </w:r>
      <w:r w:rsidRPr="001D48D2">
        <w:rPr>
          <w:rFonts w:ascii="Arial" w:eastAsia="Calibri" w:hAnsi="Arial" w:cs="Arial"/>
          <w:sz w:val="24"/>
          <w:szCs w:val="24"/>
        </w:rPr>
        <w:t xml:space="preserve"> and the date on which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 xml:space="preserve">CMP 376 Agreement to Vary </w:t>
      </w:r>
      <w:r w:rsidRPr="001D48D2">
        <w:rPr>
          <w:rFonts w:ascii="Arial" w:eastAsia="Calibri" w:hAnsi="Arial" w:cs="Arial"/>
          <w:sz w:val="24"/>
          <w:szCs w:val="24"/>
        </w:rPr>
        <w:t xml:space="preserve">is offered by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1D48D2">
        <w:rPr>
          <w:rFonts w:ascii="Arial" w:eastAsia="Calibri" w:hAnsi="Arial" w:cs="Arial"/>
          <w:sz w:val="24"/>
          <w:szCs w:val="24"/>
        </w:rPr>
        <w:t xml:space="preserve"> to the </w:t>
      </w:r>
      <w:r w:rsidRPr="001D48D2">
        <w:rPr>
          <w:rFonts w:ascii="Arial" w:eastAsia="Calibri" w:hAnsi="Arial" w:cs="Arial"/>
          <w:b/>
          <w:bCs/>
          <w:sz w:val="24"/>
          <w:szCs w:val="24"/>
        </w:rPr>
        <w:t>User</w:t>
      </w:r>
      <w:r w:rsidRPr="001D48D2">
        <w:rPr>
          <w:rFonts w:ascii="Arial" w:eastAsia="Calibri" w:hAnsi="Arial" w:cs="Arial"/>
          <w:sz w:val="24"/>
          <w:szCs w:val="24"/>
        </w:rPr>
        <w:t>.</w:t>
      </w:r>
    </w:p>
    <w:p w14:paraId="66953B13" w14:textId="77777777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</w:p>
    <w:p w14:paraId="060832D4" w14:textId="77777777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>16.6.6</w:t>
      </w:r>
      <w:r w:rsidRPr="00970E43">
        <w:rPr>
          <w:rFonts w:ascii="Arial" w:eastAsia="Calibri" w:hAnsi="Arial" w:cs="Arial"/>
          <w:sz w:val="24"/>
          <w:szCs w:val="24"/>
        </w:rPr>
        <w:tab/>
        <w:t>In this Paragraph 16.6:</w:t>
      </w:r>
    </w:p>
    <w:p w14:paraId="0392AA37" w14:textId="77777777" w:rsidR="00627262" w:rsidRPr="00970E43" w:rsidRDefault="00627262" w:rsidP="00627262">
      <w:pPr>
        <w:spacing w:after="0" w:line="240" w:lineRule="auto"/>
        <w:ind w:left="720" w:hanging="720"/>
        <w:jc w:val="both"/>
        <w:rPr>
          <w:rFonts w:ascii="Arial" w:eastAsia="Calibri" w:hAnsi="Arial" w:cs="Arial"/>
          <w:sz w:val="24"/>
          <w:szCs w:val="24"/>
        </w:rPr>
      </w:pPr>
    </w:p>
    <w:p w14:paraId="2C98A020" w14:textId="102FCA71" w:rsidR="00627262" w:rsidRDefault="00627262" w:rsidP="006272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term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shall mean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for CUSC Modification Proposal 376 (Inclusion of Queue Management Process within the CUSC); and</w:t>
      </w:r>
    </w:p>
    <w:p w14:paraId="3AAB38F9" w14:textId="77777777" w:rsidR="0053056F" w:rsidRPr="0053056F" w:rsidRDefault="0053056F" w:rsidP="0053056F">
      <w:pPr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14:paraId="7643C28A" w14:textId="10EB85F3" w:rsidR="00627262" w:rsidRDefault="00627262" w:rsidP="006272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term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Agreement</w:t>
      </w:r>
      <w:r w:rsidRPr="00970E43">
        <w:rPr>
          <w:rFonts w:ascii="Arial" w:eastAsia="Calibri" w:hAnsi="Arial" w:cs="Arial"/>
          <w:sz w:val="24"/>
          <w:szCs w:val="24"/>
        </w:rPr>
        <w:t xml:space="preserve">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to Vary</w:t>
      </w:r>
      <w:r w:rsidRPr="00970E43">
        <w:rPr>
          <w:rFonts w:ascii="Arial" w:eastAsia="Calibri" w:hAnsi="Arial" w:cs="Arial"/>
          <w:sz w:val="24"/>
          <w:szCs w:val="24"/>
        </w:rPr>
        <w:t xml:space="preserve"> shall mean the Agreement to Vary issued by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970E43">
        <w:rPr>
          <w:rFonts w:ascii="Arial" w:eastAsia="Calibri" w:hAnsi="Arial" w:cs="Arial"/>
          <w:sz w:val="24"/>
          <w:szCs w:val="24"/>
        </w:rPr>
        <w:t xml:space="preserve"> to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User </w:t>
      </w:r>
      <w:r w:rsidRPr="00970E43">
        <w:rPr>
          <w:rFonts w:ascii="Arial" w:eastAsia="Calibri" w:hAnsi="Arial" w:cs="Arial"/>
          <w:sz w:val="24"/>
          <w:szCs w:val="24"/>
        </w:rPr>
        <w:t xml:space="preserve">in accordance with Paragraph 16.16.3 above introducing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Queue Management Process</w:t>
      </w:r>
      <w:r w:rsidRPr="00970E43">
        <w:rPr>
          <w:rFonts w:ascii="Arial" w:eastAsia="Calibri" w:hAnsi="Arial" w:cs="Arial"/>
          <w:sz w:val="24"/>
          <w:szCs w:val="24"/>
        </w:rPr>
        <w:t xml:space="preserve"> and Appendix Q into an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Existing CMP376 Construction Agreement</w:t>
      </w:r>
      <w:r w:rsidRPr="00970E43">
        <w:rPr>
          <w:rFonts w:ascii="Arial" w:eastAsia="Calibri" w:hAnsi="Arial" w:cs="Arial"/>
          <w:sz w:val="24"/>
          <w:szCs w:val="24"/>
        </w:rPr>
        <w:t>; and</w:t>
      </w:r>
    </w:p>
    <w:p w14:paraId="055C7E90" w14:textId="77777777" w:rsidR="0053056F" w:rsidRPr="0053056F" w:rsidRDefault="0053056F" w:rsidP="0053056F">
      <w:pPr>
        <w:pStyle w:val="ListParagraph"/>
        <w:rPr>
          <w:rFonts w:ascii="Arial" w:eastAsia="Calibri" w:hAnsi="Arial" w:cs="Arial"/>
          <w:sz w:val="24"/>
          <w:szCs w:val="24"/>
        </w:rPr>
      </w:pPr>
    </w:p>
    <w:p w14:paraId="208B1CF3" w14:textId="29FEA436" w:rsidR="00627262" w:rsidRDefault="00627262" w:rsidP="00627262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term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Existing CMP376 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shall mean a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(other than those which fall within Paragraph 16.2 above) where the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Works </w:t>
      </w:r>
      <w:r w:rsidRPr="00970E43">
        <w:rPr>
          <w:rFonts w:ascii="Arial" w:eastAsia="Calibri" w:hAnsi="Arial" w:cs="Arial"/>
          <w:sz w:val="24"/>
          <w:szCs w:val="24"/>
        </w:rPr>
        <w:t>under that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Construction Agreement </w:t>
      </w:r>
      <w:r w:rsidRPr="00970E43">
        <w:rPr>
          <w:rFonts w:ascii="Arial" w:eastAsia="Calibri" w:hAnsi="Arial" w:cs="Arial"/>
          <w:sz w:val="24"/>
          <w:szCs w:val="24"/>
        </w:rPr>
        <w:t xml:space="preserve">are not completed at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and: </w:t>
      </w:r>
    </w:p>
    <w:p w14:paraId="10C3BB58" w14:textId="77777777" w:rsidR="0053056F" w:rsidRPr="0053056F" w:rsidRDefault="0053056F" w:rsidP="0053056F">
      <w:pPr>
        <w:pStyle w:val="ListParagraph"/>
        <w:rPr>
          <w:rFonts w:ascii="Arial" w:eastAsia="Calibri" w:hAnsi="Arial" w:cs="Arial"/>
          <w:sz w:val="24"/>
          <w:szCs w:val="24"/>
        </w:rPr>
      </w:pPr>
    </w:p>
    <w:p w14:paraId="13E250A6" w14:textId="3D62BE6A" w:rsidR="00627262" w:rsidRDefault="00627262" w:rsidP="0062726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is dated on or before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CMP376 Implementation Date </w:t>
      </w:r>
      <w:bookmarkStart w:id="74" w:name="_Hlk128054094"/>
      <w:r w:rsidRPr="00970E43">
        <w:rPr>
          <w:rFonts w:ascii="Arial" w:eastAsia="Calibri" w:hAnsi="Arial" w:cs="Arial"/>
          <w:sz w:val="24"/>
          <w:szCs w:val="24"/>
        </w:rPr>
        <w:t>and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eastAsia="Calibri" w:hAnsi="Arial" w:cs="Arial"/>
          <w:sz w:val="24"/>
          <w:szCs w:val="24"/>
        </w:rPr>
        <w:t xml:space="preserve"> is </w:t>
      </w:r>
      <w:r w:rsidRPr="00970E43">
        <w:rPr>
          <w:rFonts w:ascii="Arial" w:hAnsi="Arial" w:cs="Arial"/>
          <w:sz w:val="24"/>
          <w:szCs w:val="24"/>
        </w:rPr>
        <w:t xml:space="preserve">after the date which is </w:t>
      </w:r>
      <w:r w:rsidRPr="00970E43">
        <w:rPr>
          <w:rFonts w:ascii="Arial" w:eastAsia="Calibri" w:hAnsi="Arial" w:cs="Arial"/>
          <w:sz w:val="24"/>
          <w:szCs w:val="24"/>
        </w:rPr>
        <w:t xml:space="preserve">two years </w:t>
      </w:r>
      <w:r w:rsidRPr="00970E43">
        <w:rPr>
          <w:rFonts w:ascii="Arial" w:hAnsi="Arial" w:cs="Arial"/>
          <w:sz w:val="24"/>
          <w:szCs w:val="24"/>
        </w:rPr>
        <w:t xml:space="preserve">from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bookmarkEnd w:id="74"/>
      <w:r w:rsidRPr="00970E43">
        <w:rPr>
          <w:rFonts w:ascii="Arial" w:eastAsia="Calibri" w:hAnsi="Arial" w:cs="Arial"/>
          <w:sz w:val="24"/>
          <w:szCs w:val="24"/>
        </w:rPr>
        <w:t>; or</w:t>
      </w:r>
    </w:p>
    <w:p w14:paraId="14AB9E46" w14:textId="77777777" w:rsidR="0053056F" w:rsidRPr="0053056F" w:rsidRDefault="0053056F" w:rsidP="0053056F">
      <w:pPr>
        <w:spacing w:after="0" w:line="240" w:lineRule="auto"/>
        <w:ind w:left="1080"/>
        <w:jc w:val="both"/>
        <w:rPr>
          <w:rFonts w:ascii="Arial" w:eastAsia="Calibri" w:hAnsi="Arial" w:cs="Arial"/>
          <w:sz w:val="24"/>
          <w:szCs w:val="24"/>
        </w:rPr>
      </w:pPr>
    </w:p>
    <w:p w14:paraId="6C3CB6E3" w14:textId="642AF6B1" w:rsidR="00627262" w:rsidRDefault="00627262" w:rsidP="0062726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is the subject of an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Offer</w:t>
      </w:r>
      <w:r w:rsidRPr="00970E43">
        <w:rPr>
          <w:rFonts w:ascii="Arial" w:eastAsia="Calibri" w:hAnsi="Arial" w:cs="Arial"/>
          <w:sz w:val="24"/>
          <w:szCs w:val="24"/>
        </w:rPr>
        <w:t xml:space="preserve"> made on or prior to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, is dated after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CMP376 Implementation Date </w:t>
      </w:r>
      <w:r w:rsidRPr="00970E43">
        <w:rPr>
          <w:rFonts w:ascii="Arial" w:eastAsia="Calibri" w:hAnsi="Arial" w:cs="Arial"/>
          <w:sz w:val="24"/>
          <w:szCs w:val="24"/>
        </w:rPr>
        <w:t>and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eastAsia="Calibri" w:hAnsi="Arial" w:cs="Arial"/>
          <w:sz w:val="24"/>
          <w:szCs w:val="24"/>
        </w:rPr>
        <w:t xml:space="preserve"> is </w:t>
      </w:r>
      <w:r w:rsidRPr="00970E43">
        <w:rPr>
          <w:rFonts w:ascii="Arial" w:hAnsi="Arial" w:cs="Arial"/>
          <w:sz w:val="24"/>
          <w:szCs w:val="24"/>
        </w:rPr>
        <w:t xml:space="preserve">after the date which is </w:t>
      </w:r>
      <w:r w:rsidRPr="00970E43">
        <w:rPr>
          <w:rFonts w:ascii="Arial" w:eastAsia="Calibri" w:hAnsi="Arial" w:cs="Arial"/>
          <w:sz w:val="24"/>
          <w:szCs w:val="24"/>
        </w:rPr>
        <w:t xml:space="preserve">two years </w:t>
      </w:r>
      <w:r w:rsidRPr="00970E43">
        <w:rPr>
          <w:rFonts w:ascii="Arial" w:hAnsi="Arial" w:cs="Arial"/>
          <w:sz w:val="24"/>
          <w:szCs w:val="24"/>
        </w:rPr>
        <w:t xml:space="preserve">from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>; or</w:t>
      </w:r>
    </w:p>
    <w:p w14:paraId="6F8CDBC5" w14:textId="77777777" w:rsidR="0053056F" w:rsidRPr="0053056F" w:rsidRDefault="0053056F" w:rsidP="0053056F">
      <w:pPr>
        <w:pStyle w:val="ListParagraph"/>
        <w:rPr>
          <w:rFonts w:ascii="Arial" w:eastAsia="Calibri" w:hAnsi="Arial" w:cs="Arial"/>
          <w:sz w:val="24"/>
          <w:szCs w:val="24"/>
        </w:rPr>
      </w:pPr>
    </w:p>
    <w:p w14:paraId="70410059" w14:textId="517D7DF3" w:rsidR="00627262" w:rsidRPr="00970E43" w:rsidRDefault="00627262" w:rsidP="0062726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Construction Agreement</w:t>
      </w:r>
      <w:r w:rsidRPr="00970E43">
        <w:rPr>
          <w:rFonts w:ascii="Arial" w:eastAsia="Calibri" w:hAnsi="Arial" w:cs="Arial"/>
          <w:sz w:val="24"/>
          <w:szCs w:val="24"/>
        </w:rPr>
        <w:t xml:space="preserve"> has </w:t>
      </w:r>
      <w:bookmarkStart w:id="75" w:name="_Hlk128054038"/>
      <w:r w:rsidRPr="00970E43">
        <w:rPr>
          <w:rFonts w:ascii="Arial" w:eastAsia="Calibri" w:hAnsi="Arial" w:cs="Arial"/>
          <w:sz w:val="24"/>
          <w:szCs w:val="24"/>
        </w:rPr>
        <w:t xml:space="preserve">a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Completion Date</w:t>
      </w:r>
      <w:r w:rsidRPr="00970E43">
        <w:rPr>
          <w:rFonts w:ascii="Arial" w:eastAsia="Calibri" w:hAnsi="Arial" w:cs="Arial"/>
          <w:sz w:val="24"/>
          <w:szCs w:val="24"/>
        </w:rPr>
        <w:t xml:space="preserve"> which is </w:t>
      </w:r>
      <w:r w:rsidRPr="00970E43">
        <w:rPr>
          <w:rFonts w:ascii="Arial" w:hAnsi="Arial" w:cs="Arial"/>
          <w:sz w:val="24"/>
          <w:szCs w:val="24"/>
        </w:rPr>
        <w:t xml:space="preserve">on or before the date which is </w:t>
      </w:r>
      <w:r w:rsidRPr="00970E43">
        <w:rPr>
          <w:rFonts w:ascii="Arial" w:eastAsia="Calibri" w:hAnsi="Arial" w:cs="Arial"/>
          <w:sz w:val="24"/>
          <w:szCs w:val="24"/>
        </w:rPr>
        <w:t xml:space="preserve">two years </w:t>
      </w:r>
      <w:r w:rsidRPr="00970E43">
        <w:rPr>
          <w:rFonts w:ascii="Arial" w:hAnsi="Arial" w:cs="Arial"/>
          <w:sz w:val="24"/>
          <w:szCs w:val="24"/>
        </w:rPr>
        <w:t xml:space="preserve">from </w:t>
      </w:r>
      <w:r w:rsidRPr="00970E43">
        <w:rPr>
          <w:rFonts w:ascii="Arial" w:eastAsia="Calibri" w:hAnsi="Arial" w:cs="Arial"/>
          <w:sz w:val="24"/>
          <w:szCs w:val="24"/>
        </w:rPr>
        <w:t xml:space="preserve">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CMP376 Implementation Date</w:t>
      </w:r>
      <w:r w:rsidRPr="00970E43">
        <w:rPr>
          <w:rFonts w:ascii="Arial" w:eastAsia="Calibri" w:hAnsi="Arial" w:cs="Arial"/>
          <w:sz w:val="24"/>
          <w:szCs w:val="24"/>
        </w:rPr>
        <w:t xml:space="preserve"> </w:t>
      </w:r>
      <w:bookmarkEnd w:id="75"/>
      <w:r w:rsidRPr="00970E43">
        <w:rPr>
          <w:rFonts w:ascii="Arial" w:eastAsia="Calibri" w:hAnsi="Arial" w:cs="Arial"/>
          <w:sz w:val="24"/>
          <w:szCs w:val="24"/>
        </w:rPr>
        <w:t xml:space="preserve">and where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The Company</w:t>
      </w:r>
      <w:r w:rsidRPr="00970E43">
        <w:rPr>
          <w:rFonts w:ascii="Arial" w:eastAsia="Calibri" w:hAnsi="Arial" w:cs="Arial"/>
          <w:sz w:val="24"/>
          <w:szCs w:val="24"/>
        </w:rPr>
        <w:t xml:space="preserve"> has issued a notice to the </w:t>
      </w:r>
      <w:r w:rsidRPr="00970E43">
        <w:rPr>
          <w:rFonts w:ascii="Arial" w:eastAsia="Calibri" w:hAnsi="Arial" w:cs="Arial"/>
          <w:b/>
          <w:bCs/>
          <w:sz w:val="24"/>
          <w:szCs w:val="24"/>
        </w:rPr>
        <w:t>Use</w:t>
      </w:r>
      <w:r w:rsidRPr="00970E43">
        <w:rPr>
          <w:rFonts w:ascii="Arial" w:eastAsia="Calibri" w:hAnsi="Arial" w:cs="Arial"/>
          <w:sz w:val="24"/>
          <w:szCs w:val="24"/>
        </w:rPr>
        <w:t xml:space="preserve">r under Paragraph 16.6.4 above. </w:t>
      </w:r>
    </w:p>
    <w:p w14:paraId="30101C1B" w14:textId="77777777" w:rsidR="00826CFD" w:rsidRPr="00C146EB" w:rsidRDefault="00826CFD" w:rsidP="00627262">
      <w:pPr>
        <w:spacing w:after="0" w:line="240" w:lineRule="auto"/>
        <w:ind w:left="720" w:hanging="720"/>
        <w:jc w:val="both"/>
        <w:rPr>
          <w:color w:val="FF0000"/>
        </w:rPr>
      </w:pPr>
    </w:p>
    <w:sectPr w:rsidR="00826CFD" w:rsidRPr="00C146EB" w:rsidSect="005073AF"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ECFC1" w14:textId="77777777" w:rsidR="00E97250" w:rsidRDefault="00E97250" w:rsidP="005E4CD6">
      <w:pPr>
        <w:spacing w:after="0" w:line="240" w:lineRule="auto"/>
      </w:pPr>
      <w:r>
        <w:separator/>
      </w:r>
    </w:p>
  </w:endnote>
  <w:endnote w:type="continuationSeparator" w:id="0">
    <w:p w14:paraId="182B827B" w14:textId="77777777" w:rsidR="00E97250" w:rsidRDefault="00E97250" w:rsidP="005E4CD6">
      <w:pPr>
        <w:spacing w:after="0" w:line="240" w:lineRule="auto"/>
      </w:pPr>
      <w:r>
        <w:continuationSeparator/>
      </w:r>
    </w:p>
  </w:endnote>
  <w:endnote w:type="continuationNotice" w:id="1">
    <w:p w14:paraId="2B29E739" w14:textId="77777777" w:rsidR="00E97250" w:rsidRDefault="00E972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aramond MT">
    <w:altName w:val="Ebrima"/>
    <w:charset w:val="00"/>
    <w:family w:val="roman"/>
    <w:pitch w:val="variable"/>
    <w:sig w:usb0="00007A87" w:usb1="80000000" w:usb2="00000008" w:usb3="00000000" w:csb0="000000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664BDBA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82510E">
      <w:rPr>
        <w:noProof/>
      </w:rPr>
      <w:t>06 March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62F557B5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8E13DA">
          <w:rPr>
            <w:noProof/>
          </w:rPr>
          <w:t>06 March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9E881" w14:textId="77777777" w:rsidR="00E97250" w:rsidRDefault="00E97250" w:rsidP="005E4CD6">
      <w:pPr>
        <w:spacing w:after="0" w:line="240" w:lineRule="auto"/>
      </w:pPr>
      <w:r>
        <w:separator/>
      </w:r>
    </w:p>
  </w:footnote>
  <w:footnote w:type="continuationSeparator" w:id="0">
    <w:p w14:paraId="54D53707" w14:textId="77777777" w:rsidR="00E97250" w:rsidRDefault="00E97250" w:rsidP="005E4CD6">
      <w:pPr>
        <w:spacing w:after="0" w:line="240" w:lineRule="auto"/>
      </w:pPr>
      <w:r>
        <w:continuationSeparator/>
      </w:r>
    </w:p>
  </w:footnote>
  <w:footnote w:type="continuationNotice" w:id="1">
    <w:p w14:paraId="10B35738" w14:textId="77777777" w:rsidR="00E97250" w:rsidRDefault="00E972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C58A0" w14:textId="77777777" w:rsidR="004C59C6" w:rsidRDefault="004C59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2904646D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AC35D4">
      <w:rPr>
        <w:rFonts w:cstheme="minorHAnsi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7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9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0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86482">
    <w:abstractNumId w:val="9"/>
  </w:num>
  <w:num w:numId="2" w16cid:durableId="1828159249">
    <w:abstractNumId w:val="8"/>
  </w:num>
  <w:num w:numId="3" w16cid:durableId="1806120913">
    <w:abstractNumId w:val="7"/>
  </w:num>
  <w:num w:numId="4" w16cid:durableId="383022270">
    <w:abstractNumId w:val="2"/>
  </w:num>
  <w:num w:numId="5" w16cid:durableId="1007750792">
    <w:abstractNumId w:val="6"/>
  </w:num>
  <w:num w:numId="6" w16cid:durableId="211507964">
    <w:abstractNumId w:val="5"/>
  </w:num>
  <w:num w:numId="7" w16cid:durableId="1805149707">
    <w:abstractNumId w:val="4"/>
  </w:num>
  <w:num w:numId="8" w16cid:durableId="352194176">
    <w:abstractNumId w:val="10"/>
  </w:num>
  <w:num w:numId="9" w16cid:durableId="1206455106">
    <w:abstractNumId w:val="3"/>
  </w:num>
  <w:num w:numId="10" w16cid:durableId="1060130030">
    <w:abstractNumId w:val="0"/>
  </w:num>
  <w:num w:numId="11" w16cid:durableId="891950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ocumentProtection w:edit="comments" w:enforcement="1" w:cryptProviderType="rsaAES" w:cryptAlgorithmClass="hash" w:cryptAlgorithmType="typeAny" w:cryptAlgorithmSid="14" w:cryptSpinCount="100000" w:hash="rV26HejrlhlX3/K9FUSHO6Zz1+UyKvla17nPYPs3VAzPD8T+soByxcLLFrydTZ39mbqTbzmviobMzFFsoT6FgA==" w:salt="EwhM/4csjbg4j1VYL/ePCQ==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36AD"/>
    <w:rsid w:val="0000431F"/>
    <w:rsid w:val="00007398"/>
    <w:rsid w:val="00015923"/>
    <w:rsid w:val="00015DCB"/>
    <w:rsid w:val="0001678E"/>
    <w:rsid w:val="00017533"/>
    <w:rsid w:val="00021C29"/>
    <w:rsid w:val="00022AA8"/>
    <w:rsid w:val="000267C9"/>
    <w:rsid w:val="000325C4"/>
    <w:rsid w:val="000378F8"/>
    <w:rsid w:val="00037F54"/>
    <w:rsid w:val="00041B39"/>
    <w:rsid w:val="000478A8"/>
    <w:rsid w:val="00053537"/>
    <w:rsid w:val="00053D6C"/>
    <w:rsid w:val="00054710"/>
    <w:rsid w:val="000605A1"/>
    <w:rsid w:val="000609B3"/>
    <w:rsid w:val="00061F55"/>
    <w:rsid w:val="00071E50"/>
    <w:rsid w:val="00072779"/>
    <w:rsid w:val="00073461"/>
    <w:rsid w:val="00077CEF"/>
    <w:rsid w:val="0009050B"/>
    <w:rsid w:val="000A30C9"/>
    <w:rsid w:val="000A33EA"/>
    <w:rsid w:val="000A3799"/>
    <w:rsid w:val="000A6AFE"/>
    <w:rsid w:val="000A7E7A"/>
    <w:rsid w:val="000B55BF"/>
    <w:rsid w:val="000B5C9D"/>
    <w:rsid w:val="000C4961"/>
    <w:rsid w:val="000C5424"/>
    <w:rsid w:val="000C5E8B"/>
    <w:rsid w:val="000C6538"/>
    <w:rsid w:val="000D52BD"/>
    <w:rsid w:val="000D6A01"/>
    <w:rsid w:val="000D6B77"/>
    <w:rsid w:val="000E5A42"/>
    <w:rsid w:val="000E7AEE"/>
    <w:rsid w:val="000F0BA5"/>
    <w:rsid w:val="000F29FE"/>
    <w:rsid w:val="000F2DF1"/>
    <w:rsid w:val="000F49BD"/>
    <w:rsid w:val="000F4FC2"/>
    <w:rsid w:val="000F6D8D"/>
    <w:rsid w:val="00100B8E"/>
    <w:rsid w:val="00100D89"/>
    <w:rsid w:val="00101B5B"/>
    <w:rsid w:val="00102DF3"/>
    <w:rsid w:val="001056AA"/>
    <w:rsid w:val="001075DD"/>
    <w:rsid w:val="00110721"/>
    <w:rsid w:val="001119EB"/>
    <w:rsid w:val="00111FF5"/>
    <w:rsid w:val="00112994"/>
    <w:rsid w:val="001146A9"/>
    <w:rsid w:val="0011569A"/>
    <w:rsid w:val="00121A8C"/>
    <w:rsid w:val="00124AB2"/>
    <w:rsid w:val="00127551"/>
    <w:rsid w:val="0012EC22"/>
    <w:rsid w:val="00130BC1"/>
    <w:rsid w:val="00133BAC"/>
    <w:rsid w:val="00134F4F"/>
    <w:rsid w:val="00134F9D"/>
    <w:rsid w:val="00137B4F"/>
    <w:rsid w:val="00142F87"/>
    <w:rsid w:val="0014682C"/>
    <w:rsid w:val="001522BD"/>
    <w:rsid w:val="00152450"/>
    <w:rsid w:val="001778AF"/>
    <w:rsid w:val="00183455"/>
    <w:rsid w:val="00184727"/>
    <w:rsid w:val="00186665"/>
    <w:rsid w:val="00186F0A"/>
    <w:rsid w:val="001907C4"/>
    <w:rsid w:val="00191F72"/>
    <w:rsid w:val="00193A7A"/>
    <w:rsid w:val="00194AD7"/>
    <w:rsid w:val="00195478"/>
    <w:rsid w:val="001A5192"/>
    <w:rsid w:val="001A5717"/>
    <w:rsid w:val="001B3373"/>
    <w:rsid w:val="001B414E"/>
    <w:rsid w:val="001B43FD"/>
    <w:rsid w:val="001B4756"/>
    <w:rsid w:val="001C29E7"/>
    <w:rsid w:val="001C3933"/>
    <w:rsid w:val="001C5C6F"/>
    <w:rsid w:val="001C6638"/>
    <w:rsid w:val="001D119F"/>
    <w:rsid w:val="001D48D2"/>
    <w:rsid w:val="001D782F"/>
    <w:rsid w:val="001DBF08"/>
    <w:rsid w:val="001E32C9"/>
    <w:rsid w:val="001E65AE"/>
    <w:rsid w:val="001F4DA7"/>
    <w:rsid w:val="001F52A3"/>
    <w:rsid w:val="001F58B5"/>
    <w:rsid w:val="001F7AD4"/>
    <w:rsid w:val="001F7CA4"/>
    <w:rsid w:val="00210774"/>
    <w:rsid w:val="00211363"/>
    <w:rsid w:val="00211DD7"/>
    <w:rsid w:val="002171A8"/>
    <w:rsid w:val="00222CF5"/>
    <w:rsid w:val="002255A8"/>
    <w:rsid w:val="00236326"/>
    <w:rsid w:val="00236B0F"/>
    <w:rsid w:val="00253FFF"/>
    <w:rsid w:val="00254086"/>
    <w:rsid w:val="00255D7C"/>
    <w:rsid w:val="00257782"/>
    <w:rsid w:val="00260600"/>
    <w:rsid w:val="0027124D"/>
    <w:rsid w:val="00275651"/>
    <w:rsid w:val="0027625C"/>
    <w:rsid w:val="0027715D"/>
    <w:rsid w:val="00277F21"/>
    <w:rsid w:val="002867C9"/>
    <w:rsid w:val="002932B8"/>
    <w:rsid w:val="00294E0A"/>
    <w:rsid w:val="00296CBC"/>
    <w:rsid w:val="002B02E0"/>
    <w:rsid w:val="002B2C42"/>
    <w:rsid w:val="002B58AA"/>
    <w:rsid w:val="002B6071"/>
    <w:rsid w:val="002C2BD6"/>
    <w:rsid w:val="002C3964"/>
    <w:rsid w:val="002D0333"/>
    <w:rsid w:val="002D3C34"/>
    <w:rsid w:val="002D3E2D"/>
    <w:rsid w:val="002D5D50"/>
    <w:rsid w:val="002D7C0E"/>
    <w:rsid w:val="002F3363"/>
    <w:rsid w:val="002F3FDF"/>
    <w:rsid w:val="002F4BDA"/>
    <w:rsid w:val="00300D4C"/>
    <w:rsid w:val="003022DD"/>
    <w:rsid w:val="00302AA6"/>
    <w:rsid w:val="0030583D"/>
    <w:rsid w:val="0031474A"/>
    <w:rsid w:val="003173A7"/>
    <w:rsid w:val="00317DCF"/>
    <w:rsid w:val="00320334"/>
    <w:rsid w:val="0032038E"/>
    <w:rsid w:val="00322EE4"/>
    <w:rsid w:val="003260AA"/>
    <w:rsid w:val="00327242"/>
    <w:rsid w:val="00330650"/>
    <w:rsid w:val="00330739"/>
    <w:rsid w:val="0033151E"/>
    <w:rsid w:val="00346252"/>
    <w:rsid w:val="00347F1B"/>
    <w:rsid w:val="003574F6"/>
    <w:rsid w:val="00357957"/>
    <w:rsid w:val="003615AA"/>
    <w:rsid w:val="0036456A"/>
    <w:rsid w:val="003651E9"/>
    <w:rsid w:val="00375621"/>
    <w:rsid w:val="00375C2C"/>
    <w:rsid w:val="00380B26"/>
    <w:rsid w:val="003815CA"/>
    <w:rsid w:val="00382625"/>
    <w:rsid w:val="00393426"/>
    <w:rsid w:val="00393DD8"/>
    <w:rsid w:val="003A3283"/>
    <w:rsid w:val="003A557E"/>
    <w:rsid w:val="003A5C54"/>
    <w:rsid w:val="003A77EA"/>
    <w:rsid w:val="003B054F"/>
    <w:rsid w:val="003B15AB"/>
    <w:rsid w:val="003B297A"/>
    <w:rsid w:val="003B4949"/>
    <w:rsid w:val="003B6AEA"/>
    <w:rsid w:val="003B79CF"/>
    <w:rsid w:val="003B7EF3"/>
    <w:rsid w:val="003C1231"/>
    <w:rsid w:val="003C6AEF"/>
    <w:rsid w:val="003D0B65"/>
    <w:rsid w:val="003D4CDB"/>
    <w:rsid w:val="003D5EA0"/>
    <w:rsid w:val="003D6EC9"/>
    <w:rsid w:val="003E08B2"/>
    <w:rsid w:val="003E231B"/>
    <w:rsid w:val="003E47C7"/>
    <w:rsid w:val="003E5506"/>
    <w:rsid w:val="003F08B5"/>
    <w:rsid w:val="003F444A"/>
    <w:rsid w:val="003F49FA"/>
    <w:rsid w:val="003F5304"/>
    <w:rsid w:val="003F58D0"/>
    <w:rsid w:val="003F6B8D"/>
    <w:rsid w:val="003F7092"/>
    <w:rsid w:val="0040065D"/>
    <w:rsid w:val="004013AD"/>
    <w:rsid w:val="00406C25"/>
    <w:rsid w:val="004078BB"/>
    <w:rsid w:val="0041286D"/>
    <w:rsid w:val="00414882"/>
    <w:rsid w:val="004152FB"/>
    <w:rsid w:val="00432392"/>
    <w:rsid w:val="00433D06"/>
    <w:rsid w:val="00442184"/>
    <w:rsid w:val="004443E0"/>
    <w:rsid w:val="00452FCA"/>
    <w:rsid w:val="004562DD"/>
    <w:rsid w:val="0046301E"/>
    <w:rsid w:val="00463D64"/>
    <w:rsid w:val="004648DE"/>
    <w:rsid w:val="0047119A"/>
    <w:rsid w:val="0048373E"/>
    <w:rsid w:val="00483B9E"/>
    <w:rsid w:val="004841E7"/>
    <w:rsid w:val="004963FF"/>
    <w:rsid w:val="004970A7"/>
    <w:rsid w:val="004B144D"/>
    <w:rsid w:val="004B71F8"/>
    <w:rsid w:val="004C23DA"/>
    <w:rsid w:val="004C2CE0"/>
    <w:rsid w:val="004C44B5"/>
    <w:rsid w:val="004C56C8"/>
    <w:rsid w:val="004C59C6"/>
    <w:rsid w:val="004D2091"/>
    <w:rsid w:val="004D2DC5"/>
    <w:rsid w:val="004D76BC"/>
    <w:rsid w:val="004E2B89"/>
    <w:rsid w:val="004E53F3"/>
    <w:rsid w:val="004F0119"/>
    <w:rsid w:val="004F16AC"/>
    <w:rsid w:val="004F5F5A"/>
    <w:rsid w:val="004F6CC5"/>
    <w:rsid w:val="004F71A9"/>
    <w:rsid w:val="00501D84"/>
    <w:rsid w:val="00503FCD"/>
    <w:rsid w:val="00504671"/>
    <w:rsid w:val="00505159"/>
    <w:rsid w:val="005073AF"/>
    <w:rsid w:val="0051347D"/>
    <w:rsid w:val="0051361F"/>
    <w:rsid w:val="0053056F"/>
    <w:rsid w:val="0053084E"/>
    <w:rsid w:val="005321D2"/>
    <w:rsid w:val="005375BF"/>
    <w:rsid w:val="00537607"/>
    <w:rsid w:val="00537B6F"/>
    <w:rsid w:val="0054030E"/>
    <w:rsid w:val="005406BC"/>
    <w:rsid w:val="00542C46"/>
    <w:rsid w:val="0054775C"/>
    <w:rsid w:val="005520D7"/>
    <w:rsid w:val="00554070"/>
    <w:rsid w:val="00554311"/>
    <w:rsid w:val="0055465F"/>
    <w:rsid w:val="0055578C"/>
    <w:rsid w:val="00560EB5"/>
    <w:rsid w:val="0056259A"/>
    <w:rsid w:val="005707F4"/>
    <w:rsid w:val="005709C7"/>
    <w:rsid w:val="00572A77"/>
    <w:rsid w:val="00574796"/>
    <w:rsid w:val="00576F3D"/>
    <w:rsid w:val="00580915"/>
    <w:rsid w:val="00585D65"/>
    <w:rsid w:val="005871A9"/>
    <w:rsid w:val="0059062F"/>
    <w:rsid w:val="0059143D"/>
    <w:rsid w:val="00591C8B"/>
    <w:rsid w:val="005A0836"/>
    <w:rsid w:val="005A308C"/>
    <w:rsid w:val="005A34AA"/>
    <w:rsid w:val="005B229E"/>
    <w:rsid w:val="005B679B"/>
    <w:rsid w:val="005B7A19"/>
    <w:rsid w:val="005C2B19"/>
    <w:rsid w:val="005D7D3F"/>
    <w:rsid w:val="005E4CD6"/>
    <w:rsid w:val="005F13BE"/>
    <w:rsid w:val="005F54CB"/>
    <w:rsid w:val="005F5A61"/>
    <w:rsid w:val="006022EF"/>
    <w:rsid w:val="0060460B"/>
    <w:rsid w:val="006133E1"/>
    <w:rsid w:val="0062391C"/>
    <w:rsid w:val="00624034"/>
    <w:rsid w:val="00624901"/>
    <w:rsid w:val="00626EEC"/>
    <w:rsid w:val="00627262"/>
    <w:rsid w:val="00630EE5"/>
    <w:rsid w:val="0063472D"/>
    <w:rsid w:val="006354B9"/>
    <w:rsid w:val="00640499"/>
    <w:rsid w:val="00641A83"/>
    <w:rsid w:val="006428A5"/>
    <w:rsid w:val="006505C3"/>
    <w:rsid w:val="0065153C"/>
    <w:rsid w:val="00652FF2"/>
    <w:rsid w:val="0065359A"/>
    <w:rsid w:val="00653C1D"/>
    <w:rsid w:val="00657196"/>
    <w:rsid w:val="006579B5"/>
    <w:rsid w:val="00662D5E"/>
    <w:rsid w:val="0066662F"/>
    <w:rsid w:val="00672A2B"/>
    <w:rsid w:val="006739CE"/>
    <w:rsid w:val="0067487E"/>
    <w:rsid w:val="00680A06"/>
    <w:rsid w:val="0068141D"/>
    <w:rsid w:val="0068190A"/>
    <w:rsid w:val="00686096"/>
    <w:rsid w:val="00691C45"/>
    <w:rsid w:val="00691E26"/>
    <w:rsid w:val="006956E1"/>
    <w:rsid w:val="006A0B90"/>
    <w:rsid w:val="006A42B1"/>
    <w:rsid w:val="006A4F73"/>
    <w:rsid w:val="006A52AC"/>
    <w:rsid w:val="006A6432"/>
    <w:rsid w:val="006B0B4E"/>
    <w:rsid w:val="006B2D25"/>
    <w:rsid w:val="006B3965"/>
    <w:rsid w:val="006B47B3"/>
    <w:rsid w:val="006C236E"/>
    <w:rsid w:val="006C59EB"/>
    <w:rsid w:val="006C7B69"/>
    <w:rsid w:val="006D0553"/>
    <w:rsid w:val="006D1173"/>
    <w:rsid w:val="006D7419"/>
    <w:rsid w:val="006D7A64"/>
    <w:rsid w:val="006D7BEC"/>
    <w:rsid w:val="006E14A5"/>
    <w:rsid w:val="006E22C0"/>
    <w:rsid w:val="006E34A1"/>
    <w:rsid w:val="006E563C"/>
    <w:rsid w:val="006F4D6F"/>
    <w:rsid w:val="0070011E"/>
    <w:rsid w:val="00701FC7"/>
    <w:rsid w:val="00705924"/>
    <w:rsid w:val="00713C4A"/>
    <w:rsid w:val="00714279"/>
    <w:rsid w:val="00715864"/>
    <w:rsid w:val="0071658D"/>
    <w:rsid w:val="00722490"/>
    <w:rsid w:val="00725A9D"/>
    <w:rsid w:val="00726D12"/>
    <w:rsid w:val="0073014E"/>
    <w:rsid w:val="00730CF5"/>
    <w:rsid w:val="0073197D"/>
    <w:rsid w:val="0073588B"/>
    <w:rsid w:val="00742B71"/>
    <w:rsid w:val="00751576"/>
    <w:rsid w:val="00751DF9"/>
    <w:rsid w:val="00751FCD"/>
    <w:rsid w:val="00752193"/>
    <w:rsid w:val="007521C6"/>
    <w:rsid w:val="00755AA7"/>
    <w:rsid w:val="007641D6"/>
    <w:rsid w:val="00766499"/>
    <w:rsid w:val="00771262"/>
    <w:rsid w:val="00780F5F"/>
    <w:rsid w:val="00784F30"/>
    <w:rsid w:val="007A13B4"/>
    <w:rsid w:val="007A3788"/>
    <w:rsid w:val="007A3BA6"/>
    <w:rsid w:val="007A6714"/>
    <w:rsid w:val="007B1BBF"/>
    <w:rsid w:val="007B570D"/>
    <w:rsid w:val="007B74C4"/>
    <w:rsid w:val="007B755D"/>
    <w:rsid w:val="007C0D26"/>
    <w:rsid w:val="007C196F"/>
    <w:rsid w:val="007C25C5"/>
    <w:rsid w:val="007C3908"/>
    <w:rsid w:val="007C42EA"/>
    <w:rsid w:val="007C4389"/>
    <w:rsid w:val="007C7B11"/>
    <w:rsid w:val="007D1214"/>
    <w:rsid w:val="007D4740"/>
    <w:rsid w:val="007E1527"/>
    <w:rsid w:val="007F09A9"/>
    <w:rsid w:val="007F176D"/>
    <w:rsid w:val="007F1930"/>
    <w:rsid w:val="007F78A0"/>
    <w:rsid w:val="008103FA"/>
    <w:rsid w:val="00810E80"/>
    <w:rsid w:val="00811EAF"/>
    <w:rsid w:val="00814BA9"/>
    <w:rsid w:val="008200CE"/>
    <w:rsid w:val="008214CB"/>
    <w:rsid w:val="0082510E"/>
    <w:rsid w:val="0082556D"/>
    <w:rsid w:val="00826CFD"/>
    <w:rsid w:val="0083559E"/>
    <w:rsid w:val="008523DA"/>
    <w:rsid w:val="00852CAA"/>
    <w:rsid w:val="008533FD"/>
    <w:rsid w:val="00861B57"/>
    <w:rsid w:val="008625D7"/>
    <w:rsid w:val="00864099"/>
    <w:rsid w:val="00874743"/>
    <w:rsid w:val="008757DD"/>
    <w:rsid w:val="00877072"/>
    <w:rsid w:val="00882539"/>
    <w:rsid w:val="00883757"/>
    <w:rsid w:val="00885ACC"/>
    <w:rsid w:val="008930C1"/>
    <w:rsid w:val="008A03A0"/>
    <w:rsid w:val="008A0549"/>
    <w:rsid w:val="008A0686"/>
    <w:rsid w:val="008A1346"/>
    <w:rsid w:val="008A38D2"/>
    <w:rsid w:val="008A3EA5"/>
    <w:rsid w:val="008A416C"/>
    <w:rsid w:val="008B38B9"/>
    <w:rsid w:val="008B4BF8"/>
    <w:rsid w:val="008B67E3"/>
    <w:rsid w:val="008C04BD"/>
    <w:rsid w:val="008C1752"/>
    <w:rsid w:val="008C4598"/>
    <w:rsid w:val="008D0741"/>
    <w:rsid w:val="008D4966"/>
    <w:rsid w:val="008E13DA"/>
    <w:rsid w:val="008E33B9"/>
    <w:rsid w:val="008E33E6"/>
    <w:rsid w:val="008E355C"/>
    <w:rsid w:val="008E388C"/>
    <w:rsid w:val="008E633A"/>
    <w:rsid w:val="008F19CA"/>
    <w:rsid w:val="0090111A"/>
    <w:rsid w:val="00903C1A"/>
    <w:rsid w:val="009053B5"/>
    <w:rsid w:val="0090608E"/>
    <w:rsid w:val="009072FB"/>
    <w:rsid w:val="009117D1"/>
    <w:rsid w:val="009125D3"/>
    <w:rsid w:val="00926456"/>
    <w:rsid w:val="00931131"/>
    <w:rsid w:val="0093140B"/>
    <w:rsid w:val="00933039"/>
    <w:rsid w:val="00935BBD"/>
    <w:rsid w:val="0093629A"/>
    <w:rsid w:val="009405DA"/>
    <w:rsid w:val="00941681"/>
    <w:rsid w:val="00943B9F"/>
    <w:rsid w:val="009459BD"/>
    <w:rsid w:val="00945B32"/>
    <w:rsid w:val="009507F6"/>
    <w:rsid w:val="009576A0"/>
    <w:rsid w:val="00962C6B"/>
    <w:rsid w:val="0096791F"/>
    <w:rsid w:val="009701B7"/>
    <w:rsid w:val="00970E43"/>
    <w:rsid w:val="00971DCE"/>
    <w:rsid w:val="00980266"/>
    <w:rsid w:val="00981C02"/>
    <w:rsid w:val="009836B9"/>
    <w:rsid w:val="00987AD5"/>
    <w:rsid w:val="009952D4"/>
    <w:rsid w:val="0099554C"/>
    <w:rsid w:val="009A2AB4"/>
    <w:rsid w:val="009A3A4C"/>
    <w:rsid w:val="009B1414"/>
    <w:rsid w:val="009B3258"/>
    <w:rsid w:val="009B3895"/>
    <w:rsid w:val="009B4D94"/>
    <w:rsid w:val="009B57A0"/>
    <w:rsid w:val="009C1B1E"/>
    <w:rsid w:val="009C5630"/>
    <w:rsid w:val="009C56F0"/>
    <w:rsid w:val="009D33B2"/>
    <w:rsid w:val="009D35BF"/>
    <w:rsid w:val="009D68CE"/>
    <w:rsid w:val="009E24A5"/>
    <w:rsid w:val="009E3AFC"/>
    <w:rsid w:val="009E58A3"/>
    <w:rsid w:val="009E7996"/>
    <w:rsid w:val="009EBB0A"/>
    <w:rsid w:val="009F11AC"/>
    <w:rsid w:val="009F1939"/>
    <w:rsid w:val="009F6A4C"/>
    <w:rsid w:val="00A0289C"/>
    <w:rsid w:val="00A03C06"/>
    <w:rsid w:val="00A1149F"/>
    <w:rsid w:val="00A1175B"/>
    <w:rsid w:val="00A117C0"/>
    <w:rsid w:val="00A11A8C"/>
    <w:rsid w:val="00A13F96"/>
    <w:rsid w:val="00A156C3"/>
    <w:rsid w:val="00A239F4"/>
    <w:rsid w:val="00A25F95"/>
    <w:rsid w:val="00A26485"/>
    <w:rsid w:val="00A32174"/>
    <w:rsid w:val="00A35017"/>
    <w:rsid w:val="00A36147"/>
    <w:rsid w:val="00A41BE6"/>
    <w:rsid w:val="00A44B74"/>
    <w:rsid w:val="00A46CDA"/>
    <w:rsid w:val="00A530AE"/>
    <w:rsid w:val="00A53755"/>
    <w:rsid w:val="00A54981"/>
    <w:rsid w:val="00A56586"/>
    <w:rsid w:val="00A65806"/>
    <w:rsid w:val="00A66DFA"/>
    <w:rsid w:val="00A67517"/>
    <w:rsid w:val="00A71193"/>
    <w:rsid w:val="00A72FC5"/>
    <w:rsid w:val="00A73174"/>
    <w:rsid w:val="00A752B3"/>
    <w:rsid w:val="00A8220C"/>
    <w:rsid w:val="00A83A46"/>
    <w:rsid w:val="00A83F25"/>
    <w:rsid w:val="00A8421B"/>
    <w:rsid w:val="00A84894"/>
    <w:rsid w:val="00A87D45"/>
    <w:rsid w:val="00A917CB"/>
    <w:rsid w:val="00A921BE"/>
    <w:rsid w:val="00A97F0B"/>
    <w:rsid w:val="00AA1CAF"/>
    <w:rsid w:val="00AA7C48"/>
    <w:rsid w:val="00AB1386"/>
    <w:rsid w:val="00AB4237"/>
    <w:rsid w:val="00AB6D36"/>
    <w:rsid w:val="00AC11AF"/>
    <w:rsid w:val="00AC35D4"/>
    <w:rsid w:val="00AC3ACD"/>
    <w:rsid w:val="00AC4EB0"/>
    <w:rsid w:val="00AC6568"/>
    <w:rsid w:val="00AC77A3"/>
    <w:rsid w:val="00AD0C10"/>
    <w:rsid w:val="00AD6766"/>
    <w:rsid w:val="00AD77DF"/>
    <w:rsid w:val="00AE0558"/>
    <w:rsid w:val="00AE1DE5"/>
    <w:rsid w:val="00AE1E83"/>
    <w:rsid w:val="00AE24A8"/>
    <w:rsid w:val="00AE2D64"/>
    <w:rsid w:val="00AE32EB"/>
    <w:rsid w:val="00AE5024"/>
    <w:rsid w:val="00AE513E"/>
    <w:rsid w:val="00AF270D"/>
    <w:rsid w:val="00AF4B24"/>
    <w:rsid w:val="00AF7189"/>
    <w:rsid w:val="00B0491C"/>
    <w:rsid w:val="00B16F02"/>
    <w:rsid w:val="00B204D9"/>
    <w:rsid w:val="00B302E7"/>
    <w:rsid w:val="00B30F8D"/>
    <w:rsid w:val="00B310FD"/>
    <w:rsid w:val="00B31378"/>
    <w:rsid w:val="00B31505"/>
    <w:rsid w:val="00B40639"/>
    <w:rsid w:val="00B41E13"/>
    <w:rsid w:val="00B470A2"/>
    <w:rsid w:val="00B479FC"/>
    <w:rsid w:val="00B5193C"/>
    <w:rsid w:val="00B53AB4"/>
    <w:rsid w:val="00B66694"/>
    <w:rsid w:val="00B6709B"/>
    <w:rsid w:val="00B7078D"/>
    <w:rsid w:val="00B72491"/>
    <w:rsid w:val="00B729BC"/>
    <w:rsid w:val="00B75529"/>
    <w:rsid w:val="00B773C7"/>
    <w:rsid w:val="00B81C29"/>
    <w:rsid w:val="00B84612"/>
    <w:rsid w:val="00B85676"/>
    <w:rsid w:val="00B86861"/>
    <w:rsid w:val="00B90569"/>
    <w:rsid w:val="00B90A18"/>
    <w:rsid w:val="00B96366"/>
    <w:rsid w:val="00B97762"/>
    <w:rsid w:val="00BA4CB3"/>
    <w:rsid w:val="00BA53FA"/>
    <w:rsid w:val="00BA5C77"/>
    <w:rsid w:val="00BA7D16"/>
    <w:rsid w:val="00BB0301"/>
    <w:rsid w:val="00BB6554"/>
    <w:rsid w:val="00BB7698"/>
    <w:rsid w:val="00BC0DE6"/>
    <w:rsid w:val="00BC386C"/>
    <w:rsid w:val="00BC9445"/>
    <w:rsid w:val="00BD1010"/>
    <w:rsid w:val="00BD1468"/>
    <w:rsid w:val="00BD15A2"/>
    <w:rsid w:val="00BD1855"/>
    <w:rsid w:val="00BD4356"/>
    <w:rsid w:val="00BD4AE5"/>
    <w:rsid w:val="00BD5A8B"/>
    <w:rsid w:val="00BD5BC7"/>
    <w:rsid w:val="00BE400D"/>
    <w:rsid w:val="00BE43B4"/>
    <w:rsid w:val="00BE714D"/>
    <w:rsid w:val="00BF1EAE"/>
    <w:rsid w:val="00BF761B"/>
    <w:rsid w:val="00C05E14"/>
    <w:rsid w:val="00C07671"/>
    <w:rsid w:val="00C079EF"/>
    <w:rsid w:val="00C102CA"/>
    <w:rsid w:val="00C108D1"/>
    <w:rsid w:val="00C130FE"/>
    <w:rsid w:val="00C146EB"/>
    <w:rsid w:val="00C149C8"/>
    <w:rsid w:val="00C229F0"/>
    <w:rsid w:val="00C22C26"/>
    <w:rsid w:val="00C2492C"/>
    <w:rsid w:val="00C275E5"/>
    <w:rsid w:val="00C33CE1"/>
    <w:rsid w:val="00C37AF7"/>
    <w:rsid w:val="00C41C79"/>
    <w:rsid w:val="00C42B7D"/>
    <w:rsid w:val="00C43773"/>
    <w:rsid w:val="00C51677"/>
    <w:rsid w:val="00C52FE2"/>
    <w:rsid w:val="00C53538"/>
    <w:rsid w:val="00C5366D"/>
    <w:rsid w:val="00C5543E"/>
    <w:rsid w:val="00C55E4F"/>
    <w:rsid w:val="00C5626F"/>
    <w:rsid w:val="00C57713"/>
    <w:rsid w:val="00C61192"/>
    <w:rsid w:val="00C668D0"/>
    <w:rsid w:val="00C72607"/>
    <w:rsid w:val="00C72827"/>
    <w:rsid w:val="00C82A78"/>
    <w:rsid w:val="00CA1FEA"/>
    <w:rsid w:val="00CA4DA4"/>
    <w:rsid w:val="00CB3F0A"/>
    <w:rsid w:val="00CB7DE5"/>
    <w:rsid w:val="00CC0D42"/>
    <w:rsid w:val="00CC2CC9"/>
    <w:rsid w:val="00CD0FB9"/>
    <w:rsid w:val="00CD1655"/>
    <w:rsid w:val="00CD308E"/>
    <w:rsid w:val="00CD3729"/>
    <w:rsid w:val="00CE1ADC"/>
    <w:rsid w:val="00CE3343"/>
    <w:rsid w:val="00CE3765"/>
    <w:rsid w:val="00CE3920"/>
    <w:rsid w:val="00CE4C49"/>
    <w:rsid w:val="00CE5A62"/>
    <w:rsid w:val="00CE6CB5"/>
    <w:rsid w:val="00CE71EA"/>
    <w:rsid w:val="00CEA964"/>
    <w:rsid w:val="00D02FB5"/>
    <w:rsid w:val="00D04EEC"/>
    <w:rsid w:val="00D05996"/>
    <w:rsid w:val="00D05D2F"/>
    <w:rsid w:val="00D11D2A"/>
    <w:rsid w:val="00D154E5"/>
    <w:rsid w:val="00D16587"/>
    <w:rsid w:val="00D20B52"/>
    <w:rsid w:val="00D22364"/>
    <w:rsid w:val="00D3024A"/>
    <w:rsid w:val="00D372E5"/>
    <w:rsid w:val="00D40C94"/>
    <w:rsid w:val="00D41D3E"/>
    <w:rsid w:val="00D447F8"/>
    <w:rsid w:val="00D50C0F"/>
    <w:rsid w:val="00D53DD3"/>
    <w:rsid w:val="00D54CDC"/>
    <w:rsid w:val="00D55495"/>
    <w:rsid w:val="00D55FB0"/>
    <w:rsid w:val="00D66FA3"/>
    <w:rsid w:val="00D71C64"/>
    <w:rsid w:val="00D728CD"/>
    <w:rsid w:val="00D72976"/>
    <w:rsid w:val="00D73CD8"/>
    <w:rsid w:val="00D77C94"/>
    <w:rsid w:val="00D85C18"/>
    <w:rsid w:val="00D90909"/>
    <w:rsid w:val="00D90983"/>
    <w:rsid w:val="00D91C22"/>
    <w:rsid w:val="00D92BB5"/>
    <w:rsid w:val="00D92CF3"/>
    <w:rsid w:val="00D9416D"/>
    <w:rsid w:val="00D9440C"/>
    <w:rsid w:val="00DA6CC2"/>
    <w:rsid w:val="00DB407A"/>
    <w:rsid w:val="00DB7A25"/>
    <w:rsid w:val="00DC3860"/>
    <w:rsid w:val="00DC3AAB"/>
    <w:rsid w:val="00DD191E"/>
    <w:rsid w:val="00DD1967"/>
    <w:rsid w:val="00DD295F"/>
    <w:rsid w:val="00DD34FD"/>
    <w:rsid w:val="00DD45A9"/>
    <w:rsid w:val="00DD4914"/>
    <w:rsid w:val="00DD7188"/>
    <w:rsid w:val="00DE03D2"/>
    <w:rsid w:val="00DE32B8"/>
    <w:rsid w:val="00DE56C5"/>
    <w:rsid w:val="00DE624E"/>
    <w:rsid w:val="00DE6DF3"/>
    <w:rsid w:val="00E04A69"/>
    <w:rsid w:val="00E17941"/>
    <w:rsid w:val="00E17E43"/>
    <w:rsid w:val="00E17FEB"/>
    <w:rsid w:val="00E20CE9"/>
    <w:rsid w:val="00E244B5"/>
    <w:rsid w:val="00E324AB"/>
    <w:rsid w:val="00E325EE"/>
    <w:rsid w:val="00E37308"/>
    <w:rsid w:val="00E406C8"/>
    <w:rsid w:val="00E428B3"/>
    <w:rsid w:val="00E50EEC"/>
    <w:rsid w:val="00E52C14"/>
    <w:rsid w:val="00E53711"/>
    <w:rsid w:val="00E5438A"/>
    <w:rsid w:val="00E55500"/>
    <w:rsid w:val="00E56B51"/>
    <w:rsid w:val="00E61338"/>
    <w:rsid w:val="00E65602"/>
    <w:rsid w:val="00E66540"/>
    <w:rsid w:val="00E671B6"/>
    <w:rsid w:val="00E7119D"/>
    <w:rsid w:val="00E84214"/>
    <w:rsid w:val="00E87E29"/>
    <w:rsid w:val="00E94013"/>
    <w:rsid w:val="00E95F80"/>
    <w:rsid w:val="00E96888"/>
    <w:rsid w:val="00E97250"/>
    <w:rsid w:val="00EA034B"/>
    <w:rsid w:val="00EA0506"/>
    <w:rsid w:val="00EA06AC"/>
    <w:rsid w:val="00EA0B44"/>
    <w:rsid w:val="00EA48E2"/>
    <w:rsid w:val="00EA6DB4"/>
    <w:rsid w:val="00EA6FE0"/>
    <w:rsid w:val="00EB08AE"/>
    <w:rsid w:val="00EB3976"/>
    <w:rsid w:val="00EC224B"/>
    <w:rsid w:val="00ED0B48"/>
    <w:rsid w:val="00ED337E"/>
    <w:rsid w:val="00ED4106"/>
    <w:rsid w:val="00ED68F8"/>
    <w:rsid w:val="00ED6EE2"/>
    <w:rsid w:val="00EE0846"/>
    <w:rsid w:val="00EE5BE7"/>
    <w:rsid w:val="00EE5C94"/>
    <w:rsid w:val="00EE6C44"/>
    <w:rsid w:val="00EE78B3"/>
    <w:rsid w:val="00EF00E6"/>
    <w:rsid w:val="00EF2598"/>
    <w:rsid w:val="00EF2762"/>
    <w:rsid w:val="00EF2F3D"/>
    <w:rsid w:val="00EF42CA"/>
    <w:rsid w:val="00EF5333"/>
    <w:rsid w:val="00EF56B4"/>
    <w:rsid w:val="00EF6DBA"/>
    <w:rsid w:val="00EF7C92"/>
    <w:rsid w:val="00F06048"/>
    <w:rsid w:val="00F1298F"/>
    <w:rsid w:val="00F138C9"/>
    <w:rsid w:val="00F166B1"/>
    <w:rsid w:val="00F1694D"/>
    <w:rsid w:val="00F210FA"/>
    <w:rsid w:val="00F21C19"/>
    <w:rsid w:val="00F24961"/>
    <w:rsid w:val="00F26873"/>
    <w:rsid w:val="00F323B7"/>
    <w:rsid w:val="00F32FE4"/>
    <w:rsid w:val="00F349AD"/>
    <w:rsid w:val="00F355A4"/>
    <w:rsid w:val="00F35787"/>
    <w:rsid w:val="00F35FA2"/>
    <w:rsid w:val="00F43833"/>
    <w:rsid w:val="00F4462D"/>
    <w:rsid w:val="00F448A6"/>
    <w:rsid w:val="00F51AEC"/>
    <w:rsid w:val="00F655E3"/>
    <w:rsid w:val="00F66281"/>
    <w:rsid w:val="00F665B8"/>
    <w:rsid w:val="00F66D09"/>
    <w:rsid w:val="00F7152C"/>
    <w:rsid w:val="00F72A03"/>
    <w:rsid w:val="00F72AAF"/>
    <w:rsid w:val="00F749A6"/>
    <w:rsid w:val="00F74BBF"/>
    <w:rsid w:val="00F8004F"/>
    <w:rsid w:val="00F80520"/>
    <w:rsid w:val="00F832C9"/>
    <w:rsid w:val="00F874E0"/>
    <w:rsid w:val="00F9249A"/>
    <w:rsid w:val="00F94B17"/>
    <w:rsid w:val="00FA2654"/>
    <w:rsid w:val="00FB3BD0"/>
    <w:rsid w:val="00FC2F32"/>
    <w:rsid w:val="00FC598D"/>
    <w:rsid w:val="00FC6B97"/>
    <w:rsid w:val="00FC7100"/>
    <w:rsid w:val="00FD0BF0"/>
    <w:rsid w:val="00FD14CE"/>
    <w:rsid w:val="00FD17E0"/>
    <w:rsid w:val="00FD31DF"/>
    <w:rsid w:val="00FD51A7"/>
    <w:rsid w:val="00FF2E95"/>
    <w:rsid w:val="00FF3C7E"/>
    <w:rsid w:val="01135A02"/>
    <w:rsid w:val="0120DEBF"/>
    <w:rsid w:val="0127C1E2"/>
    <w:rsid w:val="012D9602"/>
    <w:rsid w:val="01344026"/>
    <w:rsid w:val="01578B9D"/>
    <w:rsid w:val="01679F7B"/>
    <w:rsid w:val="016BC98D"/>
    <w:rsid w:val="016CC6C8"/>
    <w:rsid w:val="01787FA9"/>
    <w:rsid w:val="017E534C"/>
    <w:rsid w:val="01A74528"/>
    <w:rsid w:val="01E7579D"/>
    <w:rsid w:val="023C7014"/>
    <w:rsid w:val="02434EF4"/>
    <w:rsid w:val="02506364"/>
    <w:rsid w:val="0251CA49"/>
    <w:rsid w:val="0257B45A"/>
    <w:rsid w:val="025A03FE"/>
    <w:rsid w:val="029D65ED"/>
    <w:rsid w:val="02ABDCB6"/>
    <w:rsid w:val="02AE9E42"/>
    <w:rsid w:val="02C5ACE7"/>
    <w:rsid w:val="0354ACD6"/>
    <w:rsid w:val="037DBB4F"/>
    <w:rsid w:val="03A94C35"/>
    <w:rsid w:val="03AF46E9"/>
    <w:rsid w:val="03B35619"/>
    <w:rsid w:val="03B8FF75"/>
    <w:rsid w:val="03C31DA3"/>
    <w:rsid w:val="03CA47E7"/>
    <w:rsid w:val="03D8DE5F"/>
    <w:rsid w:val="0401C407"/>
    <w:rsid w:val="0415169E"/>
    <w:rsid w:val="041CD087"/>
    <w:rsid w:val="042D78F2"/>
    <w:rsid w:val="0435767B"/>
    <w:rsid w:val="04359E1D"/>
    <w:rsid w:val="0479A0FF"/>
    <w:rsid w:val="04DB1F2D"/>
    <w:rsid w:val="04F565EF"/>
    <w:rsid w:val="04FAC915"/>
    <w:rsid w:val="050F711E"/>
    <w:rsid w:val="0530AE08"/>
    <w:rsid w:val="053A5246"/>
    <w:rsid w:val="053C6C29"/>
    <w:rsid w:val="05BE81CA"/>
    <w:rsid w:val="05C10864"/>
    <w:rsid w:val="05CE0A1B"/>
    <w:rsid w:val="05CEC3EF"/>
    <w:rsid w:val="05DB430A"/>
    <w:rsid w:val="05DBA77D"/>
    <w:rsid w:val="05EE1B80"/>
    <w:rsid w:val="06061506"/>
    <w:rsid w:val="062470FB"/>
    <w:rsid w:val="062CF4FE"/>
    <w:rsid w:val="064C706C"/>
    <w:rsid w:val="06634D98"/>
    <w:rsid w:val="0671E155"/>
    <w:rsid w:val="069923D6"/>
    <w:rsid w:val="06B55C11"/>
    <w:rsid w:val="06DF919D"/>
    <w:rsid w:val="06EBAC18"/>
    <w:rsid w:val="0723C2F5"/>
    <w:rsid w:val="0759C1C1"/>
    <w:rsid w:val="0759D1D4"/>
    <w:rsid w:val="0766AAED"/>
    <w:rsid w:val="07690B66"/>
    <w:rsid w:val="079C28C4"/>
    <w:rsid w:val="081586EC"/>
    <w:rsid w:val="082CF3F3"/>
    <w:rsid w:val="083388A3"/>
    <w:rsid w:val="08450168"/>
    <w:rsid w:val="08512C72"/>
    <w:rsid w:val="0862CF6F"/>
    <w:rsid w:val="08693496"/>
    <w:rsid w:val="087B61FE"/>
    <w:rsid w:val="08B8817B"/>
    <w:rsid w:val="08E42D54"/>
    <w:rsid w:val="092C434B"/>
    <w:rsid w:val="095160D6"/>
    <w:rsid w:val="095208E1"/>
    <w:rsid w:val="095442A4"/>
    <w:rsid w:val="098CFE44"/>
    <w:rsid w:val="09A98217"/>
    <w:rsid w:val="09AD775C"/>
    <w:rsid w:val="09F92818"/>
    <w:rsid w:val="0A23E6D7"/>
    <w:rsid w:val="0A29B4AB"/>
    <w:rsid w:val="0A31C338"/>
    <w:rsid w:val="0A570378"/>
    <w:rsid w:val="0A7BDC58"/>
    <w:rsid w:val="0A7CFA0C"/>
    <w:rsid w:val="0A8614EB"/>
    <w:rsid w:val="0A93A140"/>
    <w:rsid w:val="0AA2DB68"/>
    <w:rsid w:val="0AB01EAC"/>
    <w:rsid w:val="0AB28430"/>
    <w:rsid w:val="0AB651FA"/>
    <w:rsid w:val="0AC72F42"/>
    <w:rsid w:val="0ACB5B38"/>
    <w:rsid w:val="0ADE6A1E"/>
    <w:rsid w:val="0AF04FA2"/>
    <w:rsid w:val="0AFE3116"/>
    <w:rsid w:val="0B013D0E"/>
    <w:rsid w:val="0B1D6342"/>
    <w:rsid w:val="0B21ECF6"/>
    <w:rsid w:val="0B291DC0"/>
    <w:rsid w:val="0B6C94F9"/>
    <w:rsid w:val="0B6F2EF0"/>
    <w:rsid w:val="0BC523A4"/>
    <w:rsid w:val="0C0A7841"/>
    <w:rsid w:val="0C1C0D38"/>
    <w:rsid w:val="0C28EF1A"/>
    <w:rsid w:val="0C40870B"/>
    <w:rsid w:val="0C48CE4C"/>
    <w:rsid w:val="0C52225B"/>
    <w:rsid w:val="0C581752"/>
    <w:rsid w:val="0C5B20C2"/>
    <w:rsid w:val="0C64ED59"/>
    <w:rsid w:val="0C6ECD55"/>
    <w:rsid w:val="0C76A9B4"/>
    <w:rsid w:val="0C961376"/>
    <w:rsid w:val="0CDBA527"/>
    <w:rsid w:val="0CE122D9"/>
    <w:rsid w:val="0D15F932"/>
    <w:rsid w:val="0D249D95"/>
    <w:rsid w:val="0D2A0A44"/>
    <w:rsid w:val="0D42E97F"/>
    <w:rsid w:val="0D49E74C"/>
    <w:rsid w:val="0D556349"/>
    <w:rsid w:val="0D778CAF"/>
    <w:rsid w:val="0D80EAE6"/>
    <w:rsid w:val="0DD22C14"/>
    <w:rsid w:val="0DE4078B"/>
    <w:rsid w:val="0E25AFDD"/>
    <w:rsid w:val="0E370D4E"/>
    <w:rsid w:val="0E43C106"/>
    <w:rsid w:val="0E5C5A75"/>
    <w:rsid w:val="0E9C4835"/>
    <w:rsid w:val="0EA435BB"/>
    <w:rsid w:val="0EB4F6F9"/>
    <w:rsid w:val="0EBDCC10"/>
    <w:rsid w:val="0EC5DAA5"/>
    <w:rsid w:val="0ECE2AC0"/>
    <w:rsid w:val="0EE53B71"/>
    <w:rsid w:val="0EE7A7DE"/>
    <w:rsid w:val="0F4134F6"/>
    <w:rsid w:val="0F4135A4"/>
    <w:rsid w:val="0F572AE8"/>
    <w:rsid w:val="0F61BA4A"/>
    <w:rsid w:val="0F633ED8"/>
    <w:rsid w:val="0F6808B5"/>
    <w:rsid w:val="0FCC5D27"/>
    <w:rsid w:val="0FF434D3"/>
    <w:rsid w:val="1012E02B"/>
    <w:rsid w:val="102416F1"/>
    <w:rsid w:val="104B54DD"/>
    <w:rsid w:val="107BE095"/>
    <w:rsid w:val="10B12D00"/>
    <w:rsid w:val="10D05ECC"/>
    <w:rsid w:val="10F6C401"/>
    <w:rsid w:val="1102CAE5"/>
    <w:rsid w:val="110C704A"/>
    <w:rsid w:val="1118AEC2"/>
    <w:rsid w:val="1179BB22"/>
    <w:rsid w:val="11A8E8CB"/>
    <w:rsid w:val="11E30FCC"/>
    <w:rsid w:val="11FDEBA1"/>
    <w:rsid w:val="1232C6AA"/>
    <w:rsid w:val="1237E518"/>
    <w:rsid w:val="12710EA5"/>
    <w:rsid w:val="1282AE84"/>
    <w:rsid w:val="12A18881"/>
    <w:rsid w:val="12A4EC0A"/>
    <w:rsid w:val="12BB3091"/>
    <w:rsid w:val="12E4D5BC"/>
    <w:rsid w:val="12F780EE"/>
    <w:rsid w:val="12F8ED0F"/>
    <w:rsid w:val="132A4393"/>
    <w:rsid w:val="134E1FDD"/>
    <w:rsid w:val="13506DD2"/>
    <w:rsid w:val="135BB7B3"/>
    <w:rsid w:val="139B7D52"/>
    <w:rsid w:val="13B2BD5F"/>
    <w:rsid w:val="13E9B161"/>
    <w:rsid w:val="140D88DA"/>
    <w:rsid w:val="14263365"/>
    <w:rsid w:val="1436D0F3"/>
    <w:rsid w:val="14404E12"/>
    <w:rsid w:val="144959BA"/>
    <w:rsid w:val="1468DF71"/>
    <w:rsid w:val="14740A0B"/>
    <w:rsid w:val="148799C2"/>
    <w:rsid w:val="149BFB53"/>
    <w:rsid w:val="14BEE7DB"/>
    <w:rsid w:val="14C01E12"/>
    <w:rsid w:val="14E0898D"/>
    <w:rsid w:val="1538E421"/>
    <w:rsid w:val="1543CA51"/>
    <w:rsid w:val="1569B3A9"/>
    <w:rsid w:val="15780557"/>
    <w:rsid w:val="157C2181"/>
    <w:rsid w:val="1585B2AD"/>
    <w:rsid w:val="15B981D4"/>
    <w:rsid w:val="15C07783"/>
    <w:rsid w:val="15CA3524"/>
    <w:rsid w:val="15D5F975"/>
    <w:rsid w:val="15EB8775"/>
    <w:rsid w:val="15F2439E"/>
    <w:rsid w:val="15F904A1"/>
    <w:rsid w:val="15FF8307"/>
    <w:rsid w:val="160A4CE0"/>
    <w:rsid w:val="162F21AE"/>
    <w:rsid w:val="16384D5C"/>
    <w:rsid w:val="1642B0BB"/>
    <w:rsid w:val="1680137C"/>
    <w:rsid w:val="16822205"/>
    <w:rsid w:val="16A7E1B5"/>
    <w:rsid w:val="16D02D53"/>
    <w:rsid w:val="16D15CC4"/>
    <w:rsid w:val="16EEB207"/>
    <w:rsid w:val="17149A17"/>
    <w:rsid w:val="173157A8"/>
    <w:rsid w:val="173AD006"/>
    <w:rsid w:val="17823D93"/>
    <w:rsid w:val="17C68119"/>
    <w:rsid w:val="17E33315"/>
    <w:rsid w:val="17F1F992"/>
    <w:rsid w:val="180DA7D4"/>
    <w:rsid w:val="182882C9"/>
    <w:rsid w:val="185E89A8"/>
    <w:rsid w:val="18847A6B"/>
    <w:rsid w:val="18918423"/>
    <w:rsid w:val="189AFF28"/>
    <w:rsid w:val="18B59AA0"/>
    <w:rsid w:val="18B8461A"/>
    <w:rsid w:val="18C809C1"/>
    <w:rsid w:val="18ED688E"/>
    <w:rsid w:val="19170B00"/>
    <w:rsid w:val="1930A563"/>
    <w:rsid w:val="1936ED6E"/>
    <w:rsid w:val="194E70D9"/>
    <w:rsid w:val="1954336E"/>
    <w:rsid w:val="195B132F"/>
    <w:rsid w:val="195F22EF"/>
    <w:rsid w:val="19B2FAF7"/>
    <w:rsid w:val="19B45B35"/>
    <w:rsid w:val="19F7D395"/>
    <w:rsid w:val="1A03DF84"/>
    <w:rsid w:val="1A2F4FFF"/>
    <w:rsid w:val="1A54167B"/>
    <w:rsid w:val="1A8038F2"/>
    <w:rsid w:val="1A87B6CF"/>
    <w:rsid w:val="1AA731B9"/>
    <w:rsid w:val="1AC47714"/>
    <w:rsid w:val="1ACC75C4"/>
    <w:rsid w:val="1AD2FF6B"/>
    <w:rsid w:val="1AE478BD"/>
    <w:rsid w:val="1AE8F7D9"/>
    <w:rsid w:val="1AFCCB11"/>
    <w:rsid w:val="1B1F0F99"/>
    <w:rsid w:val="1B305289"/>
    <w:rsid w:val="1B3782F2"/>
    <w:rsid w:val="1B68B30A"/>
    <w:rsid w:val="1B7CBFBE"/>
    <w:rsid w:val="1B82B8C3"/>
    <w:rsid w:val="1B9F22D4"/>
    <w:rsid w:val="1BAC4B33"/>
    <w:rsid w:val="1BB8612A"/>
    <w:rsid w:val="1BC6E033"/>
    <w:rsid w:val="1BDB7B0F"/>
    <w:rsid w:val="1BE85018"/>
    <w:rsid w:val="1C09D887"/>
    <w:rsid w:val="1C289008"/>
    <w:rsid w:val="1C5AC8F9"/>
    <w:rsid w:val="1CABC9BD"/>
    <w:rsid w:val="1CCE9F53"/>
    <w:rsid w:val="1D0560C7"/>
    <w:rsid w:val="1D1AEBA8"/>
    <w:rsid w:val="1D1C66D3"/>
    <w:rsid w:val="1D5063AA"/>
    <w:rsid w:val="1D638FBE"/>
    <w:rsid w:val="1D703697"/>
    <w:rsid w:val="1D73E72D"/>
    <w:rsid w:val="1D9D12D3"/>
    <w:rsid w:val="1D9EFC36"/>
    <w:rsid w:val="1DD753BC"/>
    <w:rsid w:val="1DED7736"/>
    <w:rsid w:val="1DF6A884"/>
    <w:rsid w:val="1DFB7AAB"/>
    <w:rsid w:val="1E024A47"/>
    <w:rsid w:val="1E05D123"/>
    <w:rsid w:val="1E0CFBC0"/>
    <w:rsid w:val="1E3494B2"/>
    <w:rsid w:val="1E4BFE62"/>
    <w:rsid w:val="1E6C8748"/>
    <w:rsid w:val="1E71C31C"/>
    <w:rsid w:val="1E790C6B"/>
    <w:rsid w:val="1E997E08"/>
    <w:rsid w:val="1EA5592E"/>
    <w:rsid w:val="1EC2706C"/>
    <w:rsid w:val="1EE2D992"/>
    <w:rsid w:val="1EF13DE4"/>
    <w:rsid w:val="1F15D202"/>
    <w:rsid w:val="1F185C12"/>
    <w:rsid w:val="1F41DA46"/>
    <w:rsid w:val="1F58329A"/>
    <w:rsid w:val="1F91AE09"/>
    <w:rsid w:val="1F95722F"/>
    <w:rsid w:val="1F996D6B"/>
    <w:rsid w:val="1F9FE6E7"/>
    <w:rsid w:val="1FA70E10"/>
    <w:rsid w:val="1FD1F2EC"/>
    <w:rsid w:val="201A8FF8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CBA60F"/>
    <w:rsid w:val="20D51922"/>
    <w:rsid w:val="20D69CF8"/>
    <w:rsid w:val="20D7F71B"/>
    <w:rsid w:val="20EBE257"/>
    <w:rsid w:val="2133E0C0"/>
    <w:rsid w:val="213D49C9"/>
    <w:rsid w:val="2145E038"/>
    <w:rsid w:val="2160890F"/>
    <w:rsid w:val="216D5D1A"/>
    <w:rsid w:val="217B61EF"/>
    <w:rsid w:val="2198A60A"/>
    <w:rsid w:val="21DBEBDE"/>
    <w:rsid w:val="2201356A"/>
    <w:rsid w:val="225944FC"/>
    <w:rsid w:val="22799DB8"/>
    <w:rsid w:val="22D276F7"/>
    <w:rsid w:val="22E718FC"/>
    <w:rsid w:val="22EA36BD"/>
    <w:rsid w:val="22EE39C7"/>
    <w:rsid w:val="230425AD"/>
    <w:rsid w:val="231F11E7"/>
    <w:rsid w:val="2320B1A6"/>
    <w:rsid w:val="232C279F"/>
    <w:rsid w:val="2336E07E"/>
    <w:rsid w:val="234BCEED"/>
    <w:rsid w:val="234FC6F9"/>
    <w:rsid w:val="235A8AE1"/>
    <w:rsid w:val="235CF1AC"/>
    <w:rsid w:val="2366D563"/>
    <w:rsid w:val="2399F0D4"/>
    <w:rsid w:val="239B5CB0"/>
    <w:rsid w:val="23A991BC"/>
    <w:rsid w:val="23CF3A22"/>
    <w:rsid w:val="23D47A37"/>
    <w:rsid w:val="24023E6F"/>
    <w:rsid w:val="2408DBD7"/>
    <w:rsid w:val="240E3DBA"/>
    <w:rsid w:val="242B6587"/>
    <w:rsid w:val="243A7C86"/>
    <w:rsid w:val="24475D69"/>
    <w:rsid w:val="247527CE"/>
    <w:rsid w:val="249D7A97"/>
    <w:rsid w:val="24E53474"/>
    <w:rsid w:val="252E0AE3"/>
    <w:rsid w:val="2546051A"/>
    <w:rsid w:val="257DDBE8"/>
    <w:rsid w:val="2590E5BE"/>
    <w:rsid w:val="2598642F"/>
    <w:rsid w:val="25E5F950"/>
    <w:rsid w:val="25F4B59D"/>
    <w:rsid w:val="25F63808"/>
    <w:rsid w:val="260CDEB6"/>
    <w:rsid w:val="261A9F1A"/>
    <w:rsid w:val="262F4039"/>
    <w:rsid w:val="2631C119"/>
    <w:rsid w:val="26A46C94"/>
    <w:rsid w:val="26ADB0B1"/>
    <w:rsid w:val="26C546D3"/>
    <w:rsid w:val="26C584C2"/>
    <w:rsid w:val="26CA04A2"/>
    <w:rsid w:val="26EEFDDA"/>
    <w:rsid w:val="26FFFCC4"/>
    <w:rsid w:val="27015CF0"/>
    <w:rsid w:val="271533AA"/>
    <w:rsid w:val="2726A244"/>
    <w:rsid w:val="273F5DE8"/>
    <w:rsid w:val="27515F12"/>
    <w:rsid w:val="27565E2D"/>
    <w:rsid w:val="2765CD8F"/>
    <w:rsid w:val="2770D138"/>
    <w:rsid w:val="27938AA7"/>
    <w:rsid w:val="279E1318"/>
    <w:rsid w:val="279FD861"/>
    <w:rsid w:val="27A34BAB"/>
    <w:rsid w:val="27DB4E19"/>
    <w:rsid w:val="27FECC6F"/>
    <w:rsid w:val="28138D33"/>
    <w:rsid w:val="281B6064"/>
    <w:rsid w:val="28307F29"/>
    <w:rsid w:val="284A5DBF"/>
    <w:rsid w:val="2873777A"/>
    <w:rsid w:val="287C8DB4"/>
    <w:rsid w:val="287E4378"/>
    <w:rsid w:val="28859362"/>
    <w:rsid w:val="289D17D5"/>
    <w:rsid w:val="28A8772C"/>
    <w:rsid w:val="28B57318"/>
    <w:rsid w:val="28C7C5AD"/>
    <w:rsid w:val="28C8C506"/>
    <w:rsid w:val="28D59CD1"/>
    <w:rsid w:val="28DDDC85"/>
    <w:rsid w:val="28EF0A8E"/>
    <w:rsid w:val="2902B462"/>
    <w:rsid w:val="290DEDA9"/>
    <w:rsid w:val="29224AEA"/>
    <w:rsid w:val="29498B23"/>
    <w:rsid w:val="294A2591"/>
    <w:rsid w:val="2974148D"/>
    <w:rsid w:val="298673D4"/>
    <w:rsid w:val="29F20F1F"/>
    <w:rsid w:val="29F48C46"/>
    <w:rsid w:val="2A0BCCFE"/>
    <w:rsid w:val="2A2163C3"/>
    <w:rsid w:val="2A7A20C7"/>
    <w:rsid w:val="2AB30E51"/>
    <w:rsid w:val="2AB689F4"/>
    <w:rsid w:val="2B0A4514"/>
    <w:rsid w:val="2B12EEDB"/>
    <w:rsid w:val="2B7772B7"/>
    <w:rsid w:val="2B7B8E9E"/>
    <w:rsid w:val="2BDAC76C"/>
    <w:rsid w:val="2BDDFD3C"/>
    <w:rsid w:val="2BEB221E"/>
    <w:rsid w:val="2C09EBD4"/>
    <w:rsid w:val="2C204BAF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ADE49C"/>
    <w:rsid w:val="2CD643DE"/>
    <w:rsid w:val="2D034EC9"/>
    <w:rsid w:val="2D08AE29"/>
    <w:rsid w:val="2D2DBFC4"/>
    <w:rsid w:val="2D36D685"/>
    <w:rsid w:val="2D42B765"/>
    <w:rsid w:val="2D46B48C"/>
    <w:rsid w:val="2D5E3F5E"/>
    <w:rsid w:val="2D66E43A"/>
    <w:rsid w:val="2D6B8210"/>
    <w:rsid w:val="2D8BFB7D"/>
    <w:rsid w:val="2DA7721A"/>
    <w:rsid w:val="2DD2981F"/>
    <w:rsid w:val="2DE9B36A"/>
    <w:rsid w:val="2DF1EAC7"/>
    <w:rsid w:val="2E315CA8"/>
    <w:rsid w:val="2E43FA67"/>
    <w:rsid w:val="2E4A8F9D"/>
    <w:rsid w:val="2E793440"/>
    <w:rsid w:val="2E9194F2"/>
    <w:rsid w:val="2EA1FD49"/>
    <w:rsid w:val="2EA48C92"/>
    <w:rsid w:val="2EB44CAC"/>
    <w:rsid w:val="2EC27747"/>
    <w:rsid w:val="2F22BBF9"/>
    <w:rsid w:val="2F39191C"/>
    <w:rsid w:val="2F89FB17"/>
    <w:rsid w:val="2F929D12"/>
    <w:rsid w:val="2FFA4182"/>
    <w:rsid w:val="3031D35E"/>
    <w:rsid w:val="30360DDA"/>
    <w:rsid w:val="30532553"/>
    <w:rsid w:val="3073FCA1"/>
    <w:rsid w:val="30791E83"/>
    <w:rsid w:val="307B6ED2"/>
    <w:rsid w:val="30837659"/>
    <w:rsid w:val="3089D3B5"/>
    <w:rsid w:val="308C25BF"/>
    <w:rsid w:val="3095E020"/>
    <w:rsid w:val="3096295A"/>
    <w:rsid w:val="30B3FF3E"/>
    <w:rsid w:val="30B60580"/>
    <w:rsid w:val="30C30653"/>
    <w:rsid w:val="30D6ED13"/>
    <w:rsid w:val="30E7F9D8"/>
    <w:rsid w:val="30F94FD3"/>
    <w:rsid w:val="30F9B516"/>
    <w:rsid w:val="3135C232"/>
    <w:rsid w:val="3138648A"/>
    <w:rsid w:val="316C2BFA"/>
    <w:rsid w:val="317053AC"/>
    <w:rsid w:val="319F98C2"/>
    <w:rsid w:val="31C31D0A"/>
    <w:rsid w:val="31C8FF8F"/>
    <w:rsid w:val="31E22502"/>
    <w:rsid w:val="3212EDCD"/>
    <w:rsid w:val="3231B081"/>
    <w:rsid w:val="323E6ADD"/>
    <w:rsid w:val="32404B81"/>
    <w:rsid w:val="3241D4D8"/>
    <w:rsid w:val="3267AC01"/>
    <w:rsid w:val="327BD4CC"/>
    <w:rsid w:val="3292827D"/>
    <w:rsid w:val="32D1C034"/>
    <w:rsid w:val="32E6A8EF"/>
    <w:rsid w:val="32EF3F4C"/>
    <w:rsid w:val="32F02EAE"/>
    <w:rsid w:val="32F4681B"/>
    <w:rsid w:val="33045D91"/>
    <w:rsid w:val="331BBA3E"/>
    <w:rsid w:val="33287A2F"/>
    <w:rsid w:val="33326E2D"/>
    <w:rsid w:val="3334D4F2"/>
    <w:rsid w:val="33356EA0"/>
    <w:rsid w:val="33464ADA"/>
    <w:rsid w:val="3348CB31"/>
    <w:rsid w:val="338530F3"/>
    <w:rsid w:val="339326BC"/>
    <w:rsid w:val="33A8D67F"/>
    <w:rsid w:val="33B47E5E"/>
    <w:rsid w:val="33BB171B"/>
    <w:rsid w:val="33D0A225"/>
    <w:rsid w:val="33D98B78"/>
    <w:rsid w:val="33FEAA77"/>
    <w:rsid w:val="341715A4"/>
    <w:rsid w:val="343272F9"/>
    <w:rsid w:val="346560AB"/>
    <w:rsid w:val="34720DAF"/>
    <w:rsid w:val="348B2F62"/>
    <w:rsid w:val="34A683C4"/>
    <w:rsid w:val="34AA90CB"/>
    <w:rsid w:val="34BC2EC8"/>
    <w:rsid w:val="34EA9C73"/>
    <w:rsid w:val="35053EC0"/>
    <w:rsid w:val="35183B64"/>
    <w:rsid w:val="35186709"/>
    <w:rsid w:val="35436FEE"/>
    <w:rsid w:val="356870A7"/>
    <w:rsid w:val="35A44A1D"/>
    <w:rsid w:val="35E5D7A5"/>
    <w:rsid w:val="361F366D"/>
    <w:rsid w:val="362F8D4D"/>
    <w:rsid w:val="36461D63"/>
    <w:rsid w:val="368ECD30"/>
    <w:rsid w:val="36A6973C"/>
    <w:rsid w:val="36DB2383"/>
    <w:rsid w:val="372BB7BB"/>
    <w:rsid w:val="37320321"/>
    <w:rsid w:val="373BC768"/>
    <w:rsid w:val="37615D7A"/>
    <w:rsid w:val="376A13BB"/>
    <w:rsid w:val="3790933F"/>
    <w:rsid w:val="37E04AFB"/>
    <w:rsid w:val="37E18B46"/>
    <w:rsid w:val="37F69687"/>
    <w:rsid w:val="37FC9791"/>
    <w:rsid w:val="3828A6DD"/>
    <w:rsid w:val="38369CDC"/>
    <w:rsid w:val="383936E7"/>
    <w:rsid w:val="387DF507"/>
    <w:rsid w:val="38842193"/>
    <w:rsid w:val="389CA725"/>
    <w:rsid w:val="38D2503D"/>
    <w:rsid w:val="38ED4482"/>
    <w:rsid w:val="38FBD78F"/>
    <w:rsid w:val="391173CF"/>
    <w:rsid w:val="392E3981"/>
    <w:rsid w:val="3938D1CE"/>
    <w:rsid w:val="397B8C9B"/>
    <w:rsid w:val="397FE793"/>
    <w:rsid w:val="399867F2"/>
    <w:rsid w:val="39B0E6E2"/>
    <w:rsid w:val="39B16FAB"/>
    <w:rsid w:val="39B1D66B"/>
    <w:rsid w:val="39C0311E"/>
    <w:rsid w:val="39CE5E85"/>
    <w:rsid w:val="39E1E78B"/>
    <w:rsid w:val="3A12EC48"/>
    <w:rsid w:val="3A2A15F4"/>
    <w:rsid w:val="3A4806A5"/>
    <w:rsid w:val="3A754F4A"/>
    <w:rsid w:val="3A810537"/>
    <w:rsid w:val="3A97FCFC"/>
    <w:rsid w:val="3A9E930A"/>
    <w:rsid w:val="3AA2B959"/>
    <w:rsid w:val="3AB2052A"/>
    <w:rsid w:val="3AB74572"/>
    <w:rsid w:val="3AB82532"/>
    <w:rsid w:val="3ABF32F8"/>
    <w:rsid w:val="3AC57B75"/>
    <w:rsid w:val="3AD4539A"/>
    <w:rsid w:val="3AD4A22F"/>
    <w:rsid w:val="3AFB5FE4"/>
    <w:rsid w:val="3AFEF103"/>
    <w:rsid w:val="3B198E86"/>
    <w:rsid w:val="3B19B542"/>
    <w:rsid w:val="3B499DBA"/>
    <w:rsid w:val="3B4A65EC"/>
    <w:rsid w:val="3B62D3B0"/>
    <w:rsid w:val="3BC070B1"/>
    <w:rsid w:val="3BCC9E81"/>
    <w:rsid w:val="3BEEA7E3"/>
    <w:rsid w:val="3C707290"/>
    <w:rsid w:val="3C801332"/>
    <w:rsid w:val="3C89882F"/>
    <w:rsid w:val="3C95DD7F"/>
    <w:rsid w:val="3CAE2A7E"/>
    <w:rsid w:val="3CBB9AF8"/>
    <w:rsid w:val="3CF68FD0"/>
    <w:rsid w:val="3D37D35E"/>
    <w:rsid w:val="3D54594A"/>
    <w:rsid w:val="3D763DED"/>
    <w:rsid w:val="3DB06756"/>
    <w:rsid w:val="3DC98E1E"/>
    <w:rsid w:val="3DD9CCD6"/>
    <w:rsid w:val="3DE9D160"/>
    <w:rsid w:val="3E2ED453"/>
    <w:rsid w:val="3E2FAD9F"/>
    <w:rsid w:val="3E4A8A67"/>
    <w:rsid w:val="3E4CF5A2"/>
    <w:rsid w:val="3E4EFDBE"/>
    <w:rsid w:val="3E6CE430"/>
    <w:rsid w:val="3E7D5A03"/>
    <w:rsid w:val="3E880162"/>
    <w:rsid w:val="3EA1F30D"/>
    <w:rsid w:val="3EC81742"/>
    <w:rsid w:val="3ED55CD6"/>
    <w:rsid w:val="3F325389"/>
    <w:rsid w:val="3F7E0350"/>
    <w:rsid w:val="3F98108E"/>
    <w:rsid w:val="3F9F0F7E"/>
    <w:rsid w:val="3FAE54A9"/>
    <w:rsid w:val="401F7731"/>
    <w:rsid w:val="404918F3"/>
    <w:rsid w:val="407FE71A"/>
    <w:rsid w:val="4082973A"/>
    <w:rsid w:val="40B5A5C5"/>
    <w:rsid w:val="4102DE3B"/>
    <w:rsid w:val="4146D085"/>
    <w:rsid w:val="414BD139"/>
    <w:rsid w:val="41B27FF7"/>
    <w:rsid w:val="41C5FC56"/>
    <w:rsid w:val="41CD0D08"/>
    <w:rsid w:val="420248B9"/>
    <w:rsid w:val="421E73E4"/>
    <w:rsid w:val="423092DF"/>
    <w:rsid w:val="4238C504"/>
    <w:rsid w:val="4259BBCA"/>
    <w:rsid w:val="427B6EA5"/>
    <w:rsid w:val="427C09F7"/>
    <w:rsid w:val="427C92FD"/>
    <w:rsid w:val="427F4D7D"/>
    <w:rsid w:val="42AEE5F3"/>
    <w:rsid w:val="42B09172"/>
    <w:rsid w:val="42C6DB20"/>
    <w:rsid w:val="430C5378"/>
    <w:rsid w:val="431358C0"/>
    <w:rsid w:val="431A37A0"/>
    <w:rsid w:val="4320826D"/>
    <w:rsid w:val="4328AF8D"/>
    <w:rsid w:val="43492D76"/>
    <w:rsid w:val="4355C737"/>
    <w:rsid w:val="437FBAC8"/>
    <w:rsid w:val="439D60EB"/>
    <w:rsid w:val="43A94620"/>
    <w:rsid w:val="43CD4096"/>
    <w:rsid w:val="43F79CC8"/>
    <w:rsid w:val="4400D9C5"/>
    <w:rsid w:val="440C30F5"/>
    <w:rsid w:val="441631D4"/>
    <w:rsid w:val="44272F29"/>
    <w:rsid w:val="446861DA"/>
    <w:rsid w:val="447B71B7"/>
    <w:rsid w:val="4487AB5A"/>
    <w:rsid w:val="448A7EDB"/>
    <w:rsid w:val="44915466"/>
    <w:rsid w:val="4496661F"/>
    <w:rsid w:val="44BE3F42"/>
    <w:rsid w:val="44CE0F6E"/>
    <w:rsid w:val="44DC6A8F"/>
    <w:rsid w:val="44DFC234"/>
    <w:rsid w:val="44E07109"/>
    <w:rsid w:val="44E5A26D"/>
    <w:rsid w:val="44EFF83C"/>
    <w:rsid w:val="44F7BBD8"/>
    <w:rsid w:val="450F0982"/>
    <w:rsid w:val="4524AA6D"/>
    <w:rsid w:val="453419A9"/>
    <w:rsid w:val="4542F238"/>
    <w:rsid w:val="4562CC0F"/>
    <w:rsid w:val="456CA311"/>
    <w:rsid w:val="4574AA8E"/>
    <w:rsid w:val="45796588"/>
    <w:rsid w:val="458F7A46"/>
    <w:rsid w:val="45909149"/>
    <w:rsid w:val="45A59352"/>
    <w:rsid w:val="45D4BBCD"/>
    <w:rsid w:val="45DDA168"/>
    <w:rsid w:val="461754D6"/>
    <w:rsid w:val="462CCD58"/>
    <w:rsid w:val="46436B87"/>
    <w:rsid w:val="4645FCFC"/>
    <w:rsid w:val="465F7BBD"/>
    <w:rsid w:val="4672C7AD"/>
    <w:rsid w:val="4674A56D"/>
    <w:rsid w:val="46B4411D"/>
    <w:rsid w:val="46C406B4"/>
    <w:rsid w:val="4739B28F"/>
    <w:rsid w:val="4746606F"/>
    <w:rsid w:val="47783F61"/>
    <w:rsid w:val="4794CEAC"/>
    <w:rsid w:val="47A92E60"/>
    <w:rsid w:val="47BEDAA9"/>
    <w:rsid w:val="47CD5C21"/>
    <w:rsid w:val="47D51B0D"/>
    <w:rsid w:val="47D5962E"/>
    <w:rsid w:val="47DDA43F"/>
    <w:rsid w:val="47E6D14D"/>
    <w:rsid w:val="47F870C3"/>
    <w:rsid w:val="4805B030"/>
    <w:rsid w:val="481CABB7"/>
    <w:rsid w:val="4833A54F"/>
    <w:rsid w:val="483C6B92"/>
    <w:rsid w:val="4880F32D"/>
    <w:rsid w:val="488D72CD"/>
    <w:rsid w:val="489322F3"/>
    <w:rsid w:val="489A6CD1"/>
    <w:rsid w:val="48A1FDD5"/>
    <w:rsid w:val="48E23043"/>
    <w:rsid w:val="48ED016F"/>
    <w:rsid w:val="490C1EB3"/>
    <w:rsid w:val="49205E04"/>
    <w:rsid w:val="49380F57"/>
    <w:rsid w:val="49447C38"/>
    <w:rsid w:val="495008C4"/>
    <w:rsid w:val="4952DA67"/>
    <w:rsid w:val="4981EDB8"/>
    <w:rsid w:val="498EB4B2"/>
    <w:rsid w:val="4992EFFE"/>
    <w:rsid w:val="4A1AB618"/>
    <w:rsid w:val="4A2B4E59"/>
    <w:rsid w:val="4A4B30A8"/>
    <w:rsid w:val="4A4D7843"/>
    <w:rsid w:val="4A5212CB"/>
    <w:rsid w:val="4A5BE4D7"/>
    <w:rsid w:val="4A639C86"/>
    <w:rsid w:val="4A6C4AFB"/>
    <w:rsid w:val="4A7A9603"/>
    <w:rsid w:val="4A7E00A4"/>
    <w:rsid w:val="4A85EE2A"/>
    <w:rsid w:val="4A953C35"/>
    <w:rsid w:val="4AC70654"/>
    <w:rsid w:val="4AE8EC37"/>
    <w:rsid w:val="4AF03D5A"/>
    <w:rsid w:val="4B0AEBEB"/>
    <w:rsid w:val="4B14AB96"/>
    <w:rsid w:val="4B1841A7"/>
    <w:rsid w:val="4B1EA592"/>
    <w:rsid w:val="4B484C6F"/>
    <w:rsid w:val="4B5A7C71"/>
    <w:rsid w:val="4B5F39C0"/>
    <w:rsid w:val="4B6ED509"/>
    <w:rsid w:val="4B8B6290"/>
    <w:rsid w:val="4BD0597F"/>
    <w:rsid w:val="4BD539AE"/>
    <w:rsid w:val="4C273A45"/>
    <w:rsid w:val="4C2A21B2"/>
    <w:rsid w:val="4C2FFAE5"/>
    <w:rsid w:val="4C5CFA12"/>
    <w:rsid w:val="4C6B0E4A"/>
    <w:rsid w:val="4C978A69"/>
    <w:rsid w:val="4CC95127"/>
    <w:rsid w:val="4CD92153"/>
    <w:rsid w:val="4CDE3A87"/>
    <w:rsid w:val="4D053196"/>
    <w:rsid w:val="4D141FBD"/>
    <w:rsid w:val="4D312ECB"/>
    <w:rsid w:val="4D54B597"/>
    <w:rsid w:val="4D67D48E"/>
    <w:rsid w:val="4D891C15"/>
    <w:rsid w:val="4D903686"/>
    <w:rsid w:val="4DCF4F91"/>
    <w:rsid w:val="4DD8AA49"/>
    <w:rsid w:val="4DF3CF27"/>
    <w:rsid w:val="4DF434B2"/>
    <w:rsid w:val="4E2E7C47"/>
    <w:rsid w:val="4E5FBE39"/>
    <w:rsid w:val="4E69589A"/>
    <w:rsid w:val="4EC1AE45"/>
    <w:rsid w:val="4EF39476"/>
    <w:rsid w:val="4F1DFC0A"/>
    <w:rsid w:val="4F235652"/>
    <w:rsid w:val="4F6490F8"/>
    <w:rsid w:val="4FB5B736"/>
    <w:rsid w:val="4FCA01AF"/>
    <w:rsid w:val="4FF3D7F7"/>
    <w:rsid w:val="4FFBB710"/>
    <w:rsid w:val="5023BD1E"/>
    <w:rsid w:val="5027C243"/>
    <w:rsid w:val="505D5D70"/>
    <w:rsid w:val="506BE777"/>
    <w:rsid w:val="50BCF773"/>
    <w:rsid w:val="50C08D04"/>
    <w:rsid w:val="50D61FD0"/>
    <w:rsid w:val="50DDBE09"/>
    <w:rsid w:val="50DE1184"/>
    <w:rsid w:val="50E26A35"/>
    <w:rsid w:val="50E306CD"/>
    <w:rsid w:val="50F7D2EE"/>
    <w:rsid w:val="50FE147C"/>
    <w:rsid w:val="510C339E"/>
    <w:rsid w:val="512B6FE9"/>
    <w:rsid w:val="51518797"/>
    <w:rsid w:val="5153CCB0"/>
    <w:rsid w:val="519B415A"/>
    <w:rsid w:val="51A08F1D"/>
    <w:rsid w:val="51A4CCF7"/>
    <w:rsid w:val="51A7427D"/>
    <w:rsid w:val="51F6A299"/>
    <w:rsid w:val="5206B95B"/>
    <w:rsid w:val="52154D18"/>
    <w:rsid w:val="522E7575"/>
    <w:rsid w:val="523A0539"/>
    <w:rsid w:val="5258C7D4"/>
    <w:rsid w:val="525BDE66"/>
    <w:rsid w:val="526ABF0D"/>
    <w:rsid w:val="529C130D"/>
    <w:rsid w:val="52C7404A"/>
    <w:rsid w:val="52CE9140"/>
    <w:rsid w:val="52E4B319"/>
    <w:rsid w:val="52EDFF98"/>
    <w:rsid w:val="53112E83"/>
    <w:rsid w:val="532C73BB"/>
    <w:rsid w:val="537FD56C"/>
    <w:rsid w:val="5383944F"/>
    <w:rsid w:val="5391BD57"/>
    <w:rsid w:val="539B8FB9"/>
    <w:rsid w:val="53A01573"/>
    <w:rsid w:val="53A289BC"/>
    <w:rsid w:val="53B11D79"/>
    <w:rsid w:val="53C947A5"/>
    <w:rsid w:val="53EA4284"/>
    <w:rsid w:val="544797F2"/>
    <w:rsid w:val="544BBCDC"/>
    <w:rsid w:val="54A69090"/>
    <w:rsid w:val="54BE155A"/>
    <w:rsid w:val="54D69009"/>
    <w:rsid w:val="54DCA8B9"/>
    <w:rsid w:val="54E8B4F4"/>
    <w:rsid w:val="5500EBED"/>
    <w:rsid w:val="551A08D7"/>
    <w:rsid w:val="553D754C"/>
    <w:rsid w:val="553E5A1D"/>
    <w:rsid w:val="554CEDDA"/>
    <w:rsid w:val="556503D4"/>
    <w:rsid w:val="5576EB56"/>
    <w:rsid w:val="55ABC2C0"/>
    <w:rsid w:val="55B866B0"/>
    <w:rsid w:val="55C6F355"/>
    <w:rsid w:val="55DF4C95"/>
    <w:rsid w:val="55F522F0"/>
    <w:rsid w:val="560C991A"/>
    <w:rsid w:val="56146FE6"/>
    <w:rsid w:val="56386329"/>
    <w:rsid w:val="5644169D"/>
    <w:rsid w:val="564ED56F"/>
    <w:rsid w:val="569860E1"/>
    <w:rsid w:val="56BED099"/>
    <w:rsid w:val="56DCAF4E"/>
    <w:rsid w:val="56DCD482"/>
    <w:rsid w:val="5709436E"/>
    <w:rsid w:val="572128D5"/>
    <w:rsid w:val="57647132"/>
    <w:rsid w:val="5795AF5A"/>
    <w:rsid w:val="57B09C58"/>
    <w:rsid w:val="57BF5893"/>
    <w:rsid w:val="57EB1717"/>
    <w:rsid w:val="580425F5"/>
    <w:rsid w:val="580E315A"/>
    <w:rsid w:val="5827E03B"/>
    <w:rsid w:val="582A7EF4"/>
    <w:rsid w:val="58319A45"/>
    <w:rsid w:val="58742C3D"/>
    <w:rsid w:val="588B485B"/>
    <w:rsid w:val="58A02B42"/>
    <w:rsid w:val="58CA1754"/>
    <w:rsid w:val="58CC0691"/>
    <w:rsid w:val="590B0283"/>
    <w:rsid w:val="591414E7"/>
    <w:rsid w:val="593E663B"/>
    <w:rsid w:val="5940181B"/>
    <w:rsid w:val="598978B2"/>
    <w:rsid w:val="599586F5"/>
    <w:rsid w:val="59B8FA9E"/>
    <w:rsid w:val="59D197C0"/>
    <w:rsid w:val="59D6952E"/>
    <w:rsid w:val="59E4C812"/>
    <w:rsid w:val="5A0133F3"/>
    <w:rsid w:val="5A2D2F39"/>
    <w:rsid w:val="5A412BCB"/>
    <w:rsid w:val="5A4377EB"/>
    <w:rsid w:val="5AC3D6E9"/>
    <w:rsid w:val="5B221875"/>
    <w:rsid w:val="5B3F0282"/>
    <w:rsid w:val="5B6BD517"/>
    <w:rsid w:val="5BBFD0D9"/>
    <w:rsid w:val="5BC10187"/>
    <w:rsid w:val="5C0B0AEC"/>
    <w:rsid w:val="5C0CE89F"/>
    <w:rsid w:val="5C1E3F26"/>
    <w:rsid w:val="5C665427"/>
    <w:rsid w:val="5C744F8C"/>
    <w:rsid w:val="5CBED202"/>
    <w:rsid w:val="5CCCE467"/>
    <w:rsid w:val="5CE7ABB1"/>
    <w:rsid w:val="5CF9AD88"/>
    <w:rsid w:val="5CFCB8A4"/>
    <w:rsid w:val="5D193378"/>
    <w:rsid w:val="5D436AE6"/>
    <w:rsid w:val="5D7148A0"/>
    <w:rsid w:val="5D814B67"/>
    <w:rsid w:val="5D93EA5D"/>
    <w:rsid w:val="5DA7A5C0"/>
    <w:rsid w:val="5DAB1824"/>
    <w:rsid w:val="5DC4DE6C"/>
    <w:rsid w:val="5DD551DB"/>
    <w:rsid w:val="5DFEFEBB"/>
    <w:rsid w:val="5E5561F1"/>
    <w:rsid w:val="5E5AA263"/>
    <w:rsid w:val="5E62B407"/>
    <w:rsid w:val="5E63C13B"/>
    <w:rsid w:val="5EA7E98D"/>
    <w:rsid w:val="5EA8DAB4"/>
    <w:rsid w:val="5ECD5481"/>
    <w:rsid w:val="5ECF04F8"/>
    <w:rsid w:val="5EE824EF"/>
    <w:rsid w:val="5F0FEB25"/>
    <w:rsid w:val="5F1D1BC8"/>
    <w:rsid w:val="5F2EAE16"/>
    <w:rsid w:val="5F58A9AB"/>
    <w:rsid w:val="5F59C6AE"/>
    <w:rsid w:val="5F712803"/>
    <w:rsid w:val="5F73A14C"/>
    <w:rsid w:val="5F874F2D"/>
    <w:rsid w:val="5FBB08AF"/>
    <w:rsid w:val="5FD50EB4"/>
    <w:rsid w:val="5FDD2AA8"/>
    <w:rsid w:val="5FF96C79"/>
    <w:rsid w:val="601DDF50"/>
    <w:rsid w:val="602AA340"/>
    <w:rsid w:val="603ABB04"/>
    <w:rsid w:val="60453017"/>
    <w:rsid w:val="6057362D"/>
    <w:rsid w:val="605D30E1"/>
    <w:rsid w:val="6064497E"/>
    <w:rsid w:val="60805DE8"/>
    <w:rsid w:val="6083F550"/>
    <w:rsid w:val="6088FA4A"/>
    <w:rsid w:val="60ED822D"/>
    <w:rsid w:val="610F71AD"/>
    <w:rsid w:val="612BE2DD"/>
    <w:rsid w:val="614616B7"/>
    <w:rsid w:val="614B2452"/>
    <w:rsid w:val="614DB45B"/>
    <w:rsid w:val="6163C882"/>
    <w:rsid w:val="616F98E7"/>
    <w:rsid w:val="61A916E3"/>
    <w:rsid w:val="61CA48D9"/>
    <w:rsid w:val="61DA1769"/>
    <w:rsid w:val="61EA5621"/>
    <w:rsid w:val="61F046A8"/>
    <w:rsid w:val="62048FC2"/>
    <w:rsid w:val="62370C39"/>
    <w:rsid w:val="6249120A"/>
    <w:rsid w:val="624FCB4E"/>
    <w:rsid w:val="62A36901"/>
    <w:rsid w:val="62AF5FE9"/>
    <w:rsid w:val="62B8F56F"/>
    <w:rsid w:val="63057960"/>
    <w:rsid w:val="6312259A"/>
    <w:rsid w:val="63320D77"/>
    <w:rsid w:val="63367F88"/>
    <w:rsid w:val="633BBFEF"/>
    <w:rsid w:val="634E1D35"/>
    <w:rsid w:val="635F9FE2"/>
    <w:rsid w:val="6377DAED"/>
    <w:rsid w:val="63837527"/>
    <w:rsid w:val="6391D35D"/>
    <w:rsid w:val="6397E6DC"/>
    <w:rsid w:val="639D3F16"/>
    <w:rsid w:val="63A36ACF"/>
    <w:rsid w:val="63AFD916"/>
    <w:rsid w:val="63D75CD3"/>
    <w:rsid w:val="63F08CEB"/>
    <w:rsid w:val="63F48FB8"/>
    <w:rsid w:val="6416CB45"/>
    <w:rsid w:val="642F84F5"/>
    <w:rsid w:val="64392137"/>
    <w:rsid w:val="6468555B"/>
    <w:rsid w:val="6470474B"/>
    <w:rsid w:val="649420EA"/>
    <w:rsid w:val="64B6D41E"/>
    <w:rsid w:val="64D41126"/>
    <w:rsid w:val="64EFFC1F"/>
    <w:rsid w:val="6506F4C5"/>
    <w:rsid w:val="651AECE9"/>
    <w:rsid w:val="651D8ED0"/>
    <w:rsid w:val="65380C42"/>
    <w:rsid w:val="657FCC20"/>
    <w:rsid w:val="6590AC3B"/>
    <w:rsid w:val="65A7019F"/>
    <w:rsid w:val="65AE0C1D"/>
    <w:rsid w:val="65B37002"/>
    <w:rsid w:val="65B3C3D5"/>
    <w:rsid w:val="65B81A47"/>
    <w:rsid w:val="65CBEB36"/>
    <w:rsid w:val="65E66009"/>
    <w:rsid w:val="65F2FE67"/>
    <w:rsid w:val="6608406F"/>
    <w:rsid w:val="668126F6"/>
    <w:rsid w:val="668FA2B1"/>
    <w:rsid w:val="66CFE66F"/>
    <w:rsid w:val="66D1D0CF"/>
    <w:rsid w:val="66E7CF6E"/>
    <w:rsid w:val="67022CC6"/>
    <w:rsid w:val="6759725D"/>
    <w:rsid w:val="675BB6F4"/>
    <w:rsid w:val="67607FAA"/>
    <w:rsid w:val="67D4D560"/>
    <w:rsid w:val="67F2A4F8"/>
    <w:rsid w:val="68425C13"/>
    <w:rsid w:val="685719E8"/>
    <w:rsid w:val="688B6FCD"/>
    <w:rsid w:val="68C7580D"/>
    <w:rsid w:val="68E81BE3"/>
    <w:rsid w:val="6928A0D6"/>
    <w:rsid w:val="692FE247"/>
    <w:rsid w:val="6949FD39"/>
    <w:rsid w:val="694F0C43"/>
    <w:rsid w:val="69754CFC"/>
    <w:rsid w:val="698B99F7"/>
    <w:rsid w:val="69ADB796"/>
    <w:rsid w:val="69B3390D"/>
    <w:rsid w:val="69C3E32A"/>
    <w:rsid w:val="6A2752AF"/>
    <w:rsid w:val="6A41D61D"/>
    <w:rsid w:val="6A66C4FF"/>
    <w:rsid w:val="6A698D55"/>
    <w:rsid w:val="6AB25CFA"/>
    <w:rsid w:val="6ADFD550"/>
    <w:rsid w:val="6B1E08E4"/>
    <w:rsid w:val="6B2B6DD3"/>
    <w:rsid w:val="6B65A610"/>
    <w:rsid w:val="6B680265"/>
    <w:rsid w:val="6B6EC1BE"/>
    <w:rsid w:val="6B95A2C7"/>
    <w:rsid w:val="6BAA4547"/>
    <w:rsid w:val="6BAF149B"/>
    <w:rsid w:val="6BB681EA"/>
    <w:rsid w:val="6BCBACF1"/>
    <w:rsid w:val="6BDA40AE"/>
    <w:rsid w:val="6C232819"/>
    <w:rsid w:val="6C44DEA1"/>
    <w:rsid w:val="6C4D113C"/>
    <w:rsid w:val="6C6ED6D3"/>
    <w:rsid w:val="6C8A255E"/>
    <w:rsid w:val="6CC12F78"/>
    <w:rsid w:val="6CED589C"/>
    <w:rsid w:val="6D44CFCA"/>
    <w:rsid w:val="6D4898A2"/>
    <w:rsid w:val="6D65A601"/>
    <w:rsid w:val="6D72D0D2"/>
    <w:rsid w:val="6DD0D496"/>
    <w:rsid w:val="6DD2E5FE"/>
    <w:rsid w:val="6DE1AA7B"/>
    <w:rsid w:val="6DE9B96A"/>
    <w:rsid w:val="6E24FB1D"/>
    <w:rsid w:val="6E2E3E2D"/>
    <w:rsid w:val="6E450CAF"/>
    <w:rsid w:val="6E4809E4"/>
    <w:rsid w:val="6E63C8F7"/>
    <w:rsid w:val="6EB43397"/>
    <w:rsid w:val="6EE6F60E"/>
    <w:rsid w:val="6EEA352D"/>
    <w:rsid w:val="6EFAB151"/>
    <w:rsid w:val="6F005D21"/>
    <w:rsid w:val="6F226F86"/>
    <w:rsid w:val="6F31366B"/>
    <w:rsid w:val="6F4CB197"/>
    <w:rsid w:val="6F5AEAB1"/>
    <w:rsid w:val="6F688770"/>
    <w:rsid w:val="6F93369C"/>
    <w:rsid w:val="6FC3B3D3"/>
    <w:rsid w:val="6FDB09B6"/>
    <w:rsid w:val="6FECAFC0"/>
    <w:rsid w:val="6FF2305B"/>
    <w:rsid w:val="70085C32"/>
    <w:rsid w:val="7028093C"/>
    <w:rsid w:val="70313CE9"/>
    <w:rsid w:val="70685123"/>
    <w:rsid w:val="70AA953B"/>
    <w:rsid w:val="70F0D66C"/>
    <w:rsid w:val="70F38590"/>
    <w:rsid w:val="7124D038"/>
    <w:rsid w:val="712B03ED"/>
    <w:rsid w:val="7134A606"/>
    <w:rsid w:val="71417A93"/>
    <w:rsid w:val="7155E4BE"/>
    <w:rsid w:val="716E080A"/>
    <w:rsid w:val="71738E7B"/>
    <w:rsid w:val="71872EB6"/>
    <w:rsid w:val="71A52295"/>
    <w:rsid w:val="71AD3F23"/>
    <w:rsid w:val="71CC3C74"/>
    <w:rsid w:val="71D43951"/>
    <w:rsid w:val="71E2E97B"/>
    <w:rsid w:val="71E68B48"/>
    <w:rsid w:val="720BB6EF"/>
    <w:rsid w:val="72397A45"/>
    <w:rsid w:val="724314A6"/>
    <w:rsid w:val="72671A95"/>
    <w:rsid w:val="72935FBE"/>
    <w:rsid w:val="72D1BED8"/>
    <w:rsid w:val="72EA7914"/>
    <w:rsid w:val="72EEE69A"/>
    <w:rsid w:val="7304685B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9FF1E5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76D50C"/>
    <w:rsid w:val="74791B55"/>
    <w:rsid w:val="749230F1"/>
    <w:rsid w:val="7498EC2E"/>
    <w:rsid w:val="74AA30B6"/>
    <w:rsid w:val="74C15595"/>
    <w:rsid w:val="74D0680E"/>
    <w:rsid w:val="74E4A54A"/>
    <w:rsid w:val="74EFAFE2"/>
    <w:rsid w:val="7506943C"/>
    <w:rsid w:val="7506A433"/>
    <w:rsid w:val="751A8A3D"/>
    <w:rsid w:val="7539D781"/>
    <w:rsid w:val="756AD9AB"/>
    <w:rsid w:val="75AA6E9C"/>
    <w:rsid w:val="75C66256"/>
    <w:rsid w:val="75D0C8F5"/>
    <w:rsid w:val="75F5BE95"/>
    <w:rsid w:val="7607C2A4"/>
    <w:rsid w:val="76234DA9"/>
    <w:rsid w:val="762EDB9A"/>
    <w:rsid w:val="7660F417"/>
    <w:rsid w:val="76B65A9E"/>
    <w:rsid w:val="76EDA097"/>
    <w:rsid w:val="77189DBC"/>
    <w:rsid w:val="7726154B"/>
    <w:rsid w:val="77341B75"/>
    <w:rsid w:val="7735A0C7"/>
    <w:rsid w:val="77364603"/>
    <w:rsid w:val="7743FA7F"/>
    <w:rsid w:val="77463EFD"/>
    <w:rsid w:val="774B801E"/>
    <w:rsid w:val="775370F9"/>
    <w:rsid w:val="7768814C"/>
    <w:rsid w:val="778094F8"/>
    <w:rsid w:val="778ADE8F"/>
    <w:rsid w:val="7797E878"/>
    <w:rsid w:val="779CC481"/>
    <w:rsid w:val="77AA3D59"/>
    <w:rsid w:val="77E3D553"/>
    <w:rsid w:val="77E8FA2E"/>
    <w:rsid w:val="77ED74CC"/>
    <w:rsid w:val="781C460C"/>
    <w:rsid w:val="78618059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81D86"/>
    <w:rsid w:val="791B1CB8"/>
    <w:rsid w:val="7940EB6F"/>
    <w:rsid w:val="7965A214"/>
    <w:rsid w:val="797F74C9"/>
    <w:rsid w:val="79ACA87E"/>
    <w:rsid w:val="79B148FD"/>
    <w:rsid w:val="79B8166D"/>
    <w:rsid w:val="79BC6BAD"/>
    <w:rsid w:val="79BC6D72"/>
    <w:rsid w:val="79EC817F"/>
    <w:rsid w:val="7A1C5845"/>
    <w:rsid w:val="7A45517E"/>
    <w:rsid w:val="7A5F81E1"/>
    <w:rsid w:val="7A927BAA"/>
    <w:rsid w:val="7A9D7B82"/>
    <w:rsid w:val="7A9ECFB4"/>
    <w:rsid w:val="7ADCD0BD"/>
    <w:rsid w:val="7B46ADD1"/>
    <w:rsid w:val="7B4A09C0"/>
    <w:rsid w:val="7B53E6CE"/>
    <w:rsid w:val="7B9A78CA"/>
    <w:rsid w:val="7BB321CA"/>
    <w:rsid w:val="7BE4DD55"/>
    <w:rsid w:val="7C5A0BD1"/>
    <w:rsid w:val="7C807345"/>
    <w:rsid w:val="7C841A79"/>
    <w:rsid w:val="7C844AF2"/>
    <w:rsid w:val="7C935E88"/>
    <w:rsid w:val="7C9FA90B"/>
    <w:rsid w:val="7CBC3FE2"/>
    <w:rsid w:val="7CBC6B51"/>
    <w:rsid w:val="7CC9BC02"/>
    <w:rsid w:val="7CCAFF0E"/>
    <w:rsid w:val="7CDB5246"/>
    <w:rsid w:val="7CDB8EB9"/>
    <w:rsid w:val="7D1502C1"/>
    <w:rsid w:val="7D345252"/>
    <w:rsid w:val="7D477C2A"/>
    <w:rsid w:val="7D4FF589"/>
    <w:rsid w:val="7D971DA0"/>
    <w:rsid w:val="7DA73AEF"/>
    <w:rsid w:val="7DB17B90"/>
    <w:rsid w:val="7DB70F03"/>
    <w:rsid w:val="7DBFBD62"/>
    <w:rsid w:val="7DC3C5BD"/>
    <w:rsid w:val="7DDDC120"/>
    <w:rsid w:val="7DDFF376"/>
    <w:rsid w:val="7DF3CA30"/>
    <w:rsid w:val="7DF4C083"/>
    <w:rsid w:val="7E024746"/>
    <w:rsid w:val="7E06CC1B"/>
    <w:rsid w:val="7E583BB2"/>
    <w:rsid w:val="7E86246A"/>
    <w:rsid w:val="7E91EAAD"/>
    <w:rsid w:val="7EA8398E"/>
    <w:rsid w:val="7F083472"/>
    <w:rsid w:val="7F0DFD3A"/>
    <w:rsid w:val="7F201397"/>
    <w:rsid w:val="7F478F71"/>
    <w:rsid w:val="7F5E82DE"/>
    <w:rsid w:val="7F6BB1CC"/>
    <w:rsid w:val="7F7895DB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A44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AE2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Props1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9F5F61-2EA4-4B17-8AD7-69A8D96184C5}"/>
</file>

<file path=customXml/itemProps3.xml><?xml version="1.0" encoding="utf-8"?>
<ds:datastoreItem xmlns:ds="http://schemas.openxmlformats.org/officeDocument/2006/customXml" ds:itemID="{CE928F1A-85D6-4625-8767-DF993FB2EAF0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3451</Words>
  <Characters>19676</Characters>
  <Application>Microsoft Office Word</Application>
  <DocSecurity>8</DocSecurity>
  <Lines>163</Lines>
  <Paragraphs>46</Paragraphs>
  <ScaleCrop>false</ScaleCrop>
  <Company/>
  <LinksUpToDate>false</LinksUpToDate>
  <CharactersWithSpaces>23081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/>
  <cp:keywords/>
  <dc:description/>
  <cp:lastModifiedBy/>
  <cp:revision>1</cp:revision>
  <dcterms:created xsi:type="dcterms:W3CDTF">2024-11-05T11:25:00Z</dcterms:created>
  <dcterms:modified xsi:type="dcterms:W3CDTF">2024-11-05T16:02:00Z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a4200942-dd40-4530-96b6-ebe359e8009d_Enabled">
    <vt:lpwstr>true</vt:lpwstr>
  </property>
  <property fmtid="{D5CDD505-2E9C-101B-9397-08002B2CF9AE}" pid="7" name="MSIP_Label_a4200942-dd40-4530-96b6-ebe359e8009d_SetDate">
    <vt:lpwstr>2024-10-21T14:58:25Z</vt:lpwstr>
  </property>
  <property fmtid="{D5CDD505-2E9C-101B-9397-08002B2CF9AE}" pid="8" name="MSIP_Label_a4200942-dd40-4530-96b6-ebe359e8009d_Method">
    <vt:lpwstr>Privileged</vt:lpwstr>
  </property>
  <property fmtid="{D5CDD505-2E9C-101B-9397-08002B2CF9AE}" pid="9" name="MSIP_Label_a4200942-dd40-4530-96b6-ebe359e8009d_Name">
    <vt:lpwstr>a4200942-dd40-4530-96b6-ebe359e8009d</vt:lpwstr>
  </property>
  <property fmtid="{D5CDD505-2E9C-101B-9397-08002B2CF9AE}" pid="10" name="MSIP_Label_a4200942-dd40-4530-96b6-ebe359e8009d_SiteId">
    <vt:lpwstr>953b0f83-1ce6-45c3-82c9-1d847e372339</vt:lpwstr>
  </property>
  <property fmtid="{D5CDD505-2E9C-101B-9397-08002B2CF9AE}" pid="11" name="MSIP_Label_a4200942-dd40-4530-96b6-ebe359e8009d_ActionId">
    <vt:lpwstr>701459b5-5fe9-4909-ba9e-611c387d3639</vt:lpwstr>
  </property>
  <property fmtid="{D5CDD505-2E9C-101B-9397-08002B2CF9AE}" pid="12" name="MSIP_Label_a4200942-dd40-4530-96b6-ebe359e8009d_ContentBits">
    <vt:lpwstr>0</vt:lpwstr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xd_Signature">
    <vt:bool>false</vt:bool>
  </property>
</Properties>
</file>